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063" w:rsidRDefault="00590696" w:rsidP="00794E72">
      <w:pPr>
        <w:spacing w:line="240" w:lineRule="auto"/>
        <w:rPr>
          <w:rFonts w:ascii="Cambria" w:eastAsia="MS Mincho" w:hAnsi="Cambria" w:cs="Arial"/>
          <w:b/>
          <w:color w:val="000000"/>
          <w:sz w:val="24"/>
          <w:szCs w:val="24"/>
        </w:rPr>
      </w:pPr>
      <w:r>
        <w:rPr>
          <w:rFonts w:ascii="Cambria" w:eastAsia="MS Mincho" w:hAnsi="Cambria" w:cs="Arial"/>
          <w:b/>
          <w:color w:val="000000"/>
          <w:sz w:val="24"/>
          <w:szCs w:val="24"/>
        </w:rPr>
        <w:t>Metabolomic</w:t>
      </w:r>
      <w:r w:rsidR="00E74DCE">
        <w:rPr>
          <w:rFonts w:ascii="Cambria" w:eastAsia="MS Mincho" w:hAnsi="Cambria" w:cs="Arial"/>
          <w:b/>
          <w:color w:val="000000"/>
          <w:sz w:val="24"/>
          <w:szCs w:val="24"/>
        </w:rPr>
        <w:t xml:space="preserve">s Analysis </w:t>
      </w:r>
      <w:r w:rsidR="001C01DD">
        <w:rPr>
          <w:rFonts w:ascii="Cambria" w:eastAsia="MS Mincho" w:hAnsi="Cambria" w:cs="Arial"/>
          <w:b/>
          <w:color w:val="000000"/>
          <w:sz w:val="24"/>
          <w:szCs w:val="24"/>
        </w:rPr>
        <w:t>of Thermally Challenged Mayfly Larvae</w:t>
      </w:r>
    </w:p>
    <w:p w:rsidR="00590696" w:rsidRPr="006C05F2" w:rsidRDefault="00590696" w:rsidP="00FB1918">
      <w:pPr>
        <w:spacing w:after="0" w:line="240" w:lineRule="auto"/>
        <w:ind w:left="2880" w:hanging="2880"/>
        <w:rPr>
          <w:rFonts w:asciiTheme="majorHAnsi" w:hAnsiTheme="majorHAnsi"/>
        </w:rPr>
      </w:pPr>
      <w:proofErr w:type="spellStart"/>
      <w:r w:rsidRPr="006C05F2">
        <w:rPr>
          <w:rFonts w:asciiTheme="majorHAnsi" w:hAnsiTheme="majorHAnsi"/>
        </w:rPr>
        <w:t>Metabolomic</w:t>
      </w:r>
      <w:proofErr w:type="spellEnd"/>
      <w:r w:rsidRPr="006C05F2">
        <w:rPr>
          <w:rFonts w:asciiTheme="majorHAnsi" w:hAnsiTheme="majorHAnsi"/>
        </w:rPr>
        <w:t xml:space="preserve"> Analysis:</w:t>
      </w:r>
      <w:r w:rsidRPr="006C05F2">
        <w:rPr>
          <w:rFonts w:asciiTheme="majorHAnsi" w:hAnsiTheme="majorHAnsi"/>
        </w:rPr>
        <w:tab/>
      </w:r>
      <w:r w:rsidR="006A5B74" w:rsidRPr="00FB1918">
        <w:rPr>
          <w:rFonts w:asciiTheme="majorHAnsi" w:hAnsiTheme="majorHAnsi" w:cs="Arial"/>
        </w:rPr>
        <w:t>NIH Eastern Regional Comprehensive Metabolomics Resource Core (RTI RCMRC)</w:t>
      </w:r>
    </w:p>
    <w:p w:rsidR="00590696" w:rsidRDefault="007D3843" w:rsidP="00034B9F">
      <w:pPr>
        <w:spacing w:after="0" w:line="240" w:lineRule="auto"/>
      </w:pPr>
      <w:r>
        <w:rPr>
          <w:rFonts w:asciiTheme="majorHAnsi" w:hAnsiTheme="majorHAnsi"/>
        </w:rPr>
        <w:t>PI, RTI RCMRC Pilot Study</w:t>
      </w:r>
      <w:r w:rsidR="00590696" w:rsidRPr="006C05F2">
        <w:rPr>
          <w:rFonts w:asciiTheme="majorHAnsi" w:hAnsiTheme="majorHAnsi"/>
        </w:rPr>
        <w:t xml:space="preserve">: </w:t>
      </w:r>
      <w:r w:rsidR="00590696" w:rsidRPr="006C05F2">
        <w:rPr>
          <w:rFonts w:asciiTheme="majorHAnsi" w:hAnsiTheme="majorHAnsi"/>
        </w:rPr>
        <w:tab/>
      </w:r>
      <w:r>
        <w:rPr>
          <w:rFonts w:asciiTheme="majorHAnsi" w:hAnsiTheme="majorHAnsi"/>
        </w:rPr>
        <w:t xml:space="preserve">David Buchwalter, </w:t>
      </w:r>
      <w:r w:rsidR="0085488B">
        <w:rPr>
          <w:rFonts w:asciiTheme="majorHAnsi" w:hAnsiTheme="majorHAnsi"/>
        </w:rPr>
        <w:t xml:space="preserve">PhD., </w:t>
      </w:r>
      <w:r>
        <w:rPr>
          <w:rFonts w:asciiTheme="majorHAnsi" w:hAnsiTheme="majorHAnsi"/>
        </w:rPr>
        <w:t>N</w:t>
      </w:r>
      <w:r w:rsidR="00546F8F">
        <w:rPr>
          <w:rFonts w:asciiTheme="majorHAnsi" w:hAnsiTheme="majorHAnsi"/>
        </w:rPr>
        <w:t>orth Carolina State University (N</w:t>
      </w:r>
      <w:r>
        <w:rPr>
          <w:rFonts w:asciiTheme="majorHAnsi" w:hAnsiTheme="majorHAnsi"/>
        </w:rPr>
        <w:t>CSU</w:t>
      </w:r>
      <w:r w:rsidR="00AA6754">
        <w:rPr>
          <w:rFonts w:asciiTheme="majorHAnsi" w:hAnsiTheme="majorHAnsi"/>
        </w:rPr>
        <w:t>)</w:t>
      </w:r>
    </w:p>
    <w:p w:rsidR="00590696" w:rsidRDefault="00590696" w:rsidP="00590696">
      <w:pPr>
        <w:spacing w:after="0" w:line="240" w:lineRule="auto"/>
      </w:pPr>
    </w:p>
    <w:p w:rsidR="00590696" w:rsidRDefault="00590696" w:rsidP="00590696">
      <w:pPr>
        <w:spacing w:after="0" w:line="240" w:lineRule="auto"/>
      </w:pPr>
    </w:p>
    <w:p w:rsidR="00546F8F" w:rsidRDefault="00590696" w:rsidP="004C2685">
      <w:pPr>
        <w:spacing w:after="0" w:line="240" w:lineRule="auto"/>
        <w:rPr>
          <w:rFonts w:asciiTheme="majorHAnsi" w:hAnsiTheme="majorHAnsi"/>
        </w:rPr>
      </w:pPr>
      <w:r w:rsidRPr="002B0FCE">
        <w:rPr>
          <w:rFonts w:asciiTheme="majorHAnsi" w:hAnsiTheme="majorHAnsi"/>
          <w:b/>
          <w:bCs/>
        </w:rPr>
        <w:t>Abstract</w:t>
      </w:r>
      <w:r w:rsidR="00546F8F">
        <w:rPr>
          <w:rFonts w:asciiTheme="majorHAnsi" w:hAnsiTheme="majorHAnsi"/>
          <w:b/>
          <w:bCs/>
        </w:rPr>
        <w:t xml:space="preserve">: </w:t>
      </w:r>
      <w:r w:rsidR="00546F8F" w:rsidRPr="00E74DCE">
        <w:rPr>
          <w:rFonts w:asciiTheme="majorHAnsi" w:hAnsiTheme="majorHAnsi"/>
        </w:rPr>
        <w:t>David Buchwalter at North Carolina State University (NCSU</w:t>
      </w:r>
      <w:proofErr w:type="gramStart"/>
      <w:r w:rsidR="00546F8F" w:rsidRPr="00E74DCE">
        <w:rPr>
          <w:rFonts w:asciiTheme="majorHAnsi" w:hAnsiTheme="majorHAnsi"/>
        </w:rPr>
        <w:t>),</w:t>
      </w:r>
      <w:proofErr w:type="gramEnd"/>
      <w:r w:rsidR="00546F8F" w:rsidRPr="00E74DCE">
        <w:rPr>
          <w:rFonts w:asciiTheme="majorHAnsi" w:hAnsiTheme="majorHAnsi"/>
        </w:rPr>
        <w:t xml:space="preserve"> </w:t>
      </w:r>
      <w:r w:rsidR="009C1514">
        <w:rPr>
          <w:rFonts w:asciiTheme="majorHAnsi" w:hAnsiTheme="majorHAnsi"/>
        </w:rPr>
        <w:t xml:space="preserve">collected </w:t>
      </w:r>
      <w:r w:rsidR="000265C2">
        <w:rPr>
          <w:rFonts w:asciiTheme="majorHAnsi" w:hAnsiTheme="majorHAnsi"/>
        </w:rPr>
        <w:t xml:space="preserve">the insect larvae </w:t>
      </w:r>
      <w:r w:rsidR="009C1514">
        <w:rPr>
          <w:rFonts w:asciiTheme="majorHAnsi" w:hAnsiTheme="majorHAnsi"/>
        </w:rPr>
        <w:t>samples for this study</w:t>
      </w:r>
      <w:r w:rsidR="00546F8F" w:rsidRPr="00E74DCE">
        <w:rPr>
          <w:rFonts w:asciiTheme="majorHAnsi" w:hAnsiTheme="majorHAnsi"/>
        </w:rPr>
        <w:t xml:space="preserve">. </w:t>
      </w:r>
      <w:r w:rsidR="001C01DD" w:rsidRPr="00E74DCE">
        <w:rPr>
          <w:rFonts w:asciiTheme="majorHAnsi" w:hAnsiTheme="majorHAnsi"/>
        </w:rPr>
        <w:t>The purpose of this study was to examine the metabolic profiles of mayfly (</w:t>
      </w:r>
      <w:proofErr w:type="spellStart"/>
      <w:r w:rsidR="001C01DD" w:rsidRPr="00E74DCE">
        <w:rPr>
          <w:rFonts w:asciiTheme="majorHAnsi" w:hAnsiTheme="majorHAnsi"/>
          <w:i/>
        </w:rPr>
        <w:t>Centroptilum</w:t>
      </w:r>
      <w:proofErr w:type="spellEnd"/>
      <w:r w:rsidR="001C01DD" w:rsidRPr="00E74DCE">
        <w:rPr>
          <w:rFonts w:asciiTheme="majorHAnsi" w:hAnsiTheme="majorHAnsi"/>
          <w:i/>
        </w:rPr>
        <w:t xml:space="preserve"> </w:t>
      </w:r>
      <w:proofErr w:type="spellStart"/>
      <w:r w:rsidR="001C01DD" w:rsidRPr="00E74DCE">
        <w:rPr>
          <w:rFonts w:asciiTheme="majorHAnsi" w:hAnsiTheme="majorHAnsi"/>
          <w:i/>
        </w:rPr>
        <w:t>triangulifer</w:t>
      </w:r>
      <w:proofErr w:type="spellEnd"/>
      <w:r w:rsidR="001C01DD" w:rsidRPr="00E74DCE">
        <w:rPr>
          <w:rFonts w:asciiTheme="majorHAnsi" w:hAnsiTheme="majorHAnsi"/>
        </w:rPr>
        <w:t>) larvae subjected to thermal challenge. This species is unusual in terms of its ease of culture, and recent work in the Buchwalter lab</w:t>
      </w:r>
      <w:r w:rsidR="00D36AA8">
        <w:rPr>
          <w:rFonts w:asciiTheme="majorHAnsi" w:hAnsiTheme="majorHAnsi"/>
          <w:vertAlign w:val="superscript"/>
        </w:rPr>
        <w:t>1-7</w:t>
      </w:r>
      <w:r w:rsidR="001C01DD" w:rsidRPr="00E74DCE">
        <w:rPr>
          <w:rFonts w:asciiTheme="majorHAnsi" w:hAnsiTheme="majorHAnsi"/>
        </w:rPr>
        <w:t xml:space="preserve"> has demonstrated its suitability as a laboratory test organism. </w:t>
      </w:r>
      <w:r w:rsidR="001C01DD" w:rsidRPr="00E74DCE">
        <w:rPr>
          <w:rFonts w:asciiTheme="majorHAnsi" w:hAnsiTheme="majorHAnsi" w:cs="Times New Roman"/>
        </w:rPr>
        <w:t>Our purpose here was to examine how an environmentally realistic thermal challenge affects the physiology of this organism.</w:t>
      </w:r>
    </w:p>
    <w:p w:rsidR="00546F8F" w:rsidRDefault="007354B9" w:rsidP="004C2685">
      <w:pPr>
        <w:spacing w:after="0" w:line="240" w:lineRule="auto"/>
        <w:rPr>
          <w:rFonts w:asciiTheme="majorHAnsi" w:hAnsiTheme="majorHAnsi"/>
        </w:rPr>
      </w:pPr>
      <w:r w:rsidRPr="007354B9">
        <w:rPr>
          <w:rFonts w:asciiTheme="majorHAnsi" w:hAnsiTheme="majorHAnsi"/>
        </w:rPr>
        <w:t xml:space="preserve"> </w:t>
      </w:r>
    </w:p>
    <w:p w:rsidR="00F03130" w:rsidRDefault="00546F8F" w:rsidP="004C2685">
      <w:pPr>
        <w:spacing w:after="0" w:line="240" w:lineRule="auto"/>
        <w:rPr>
          <w:rFonts w:asciiTheme="majorHAnsi" w:hAnsiTheme="majorHAnsi"/>
        </w:rPr>
      </w:pPr>
      <w:r>
        <w:rPr>
          <w:rFonts w:asciiTheme="majorHAnsi" w:hAnsiTheme="majorHAnsi"/>
        </w:rPr>
        <w:t xml:space="preserve">The goal of </w:t>
      </w:r>
      <w:r w:rsidR="00E74DCE">
        <w:rPr>
          <w:rFonts w:asciiTheme="majorHAnsi" w:hAnsiTheme="majorHAnsi"/>
        </w:rPr>
        <w:t>this</w:t>
      </w:r>
      <w:r w:rsidR="00CF1D6F">
        <w:rPr>
          <w:rFonts w:asciiTheme="majorHAnsi" w:hAnsiTheme="majorHAnsi"/>
        </w:rPr>
        <w:t xml:space="preserve"> </w:t>
      </w:r>
      <w:r>
        <w:rPr>
          <w:rFonts w:asciiTheme="majorHAnsi" w:hAnsiTheme="majorHAnsi"/>
        </w:rPr>
        <w:t xml:space="preserve">metabolomics </w:t>
      </w:r>
      <w:r w:rsidR="00CF1D6F">
        <w:rPr>
          <w:rFonts w:asciiTheme="majorHAnsi" w:hAnsiTheme="majorHAnsi"/>
        </w:rPr>
        <w:t xml:space="preserve">pilot </w:t>
      </w:r>
      <w:r>
        <w:rPr>
          <w:rFonts w:asciiTheme="majorHAnsi" w:hAnsiTheme="majorHAnsi"/>
        </w:rPr>
        <w:t xml:space="preserve">study was to </w:t>
      </w:r>
      <w:r w:rsidR="00A6143E">
        <w:rPr>
          <w:rFonts w:asciiTheme="majorHAnsi" w:hAnsiTheme="majorHAnsi"/>
        </w:rPr>
        <w:t xml:space="preserve">apply broad spectrum metabolomics </w:t>
      </w:r>
      <w:r w:rsidR="00E74DCE">
        <w:rPr>
          <w:rFonts w:asciiTheme="majorHAnsi" w:hAnsiTheme="majorHAnsi"/>
        </w:rPr>
        <w:t>method</w:t>
      </w:r>
      <w:r w:rsidR="00F7490A">
        <w:rPr>
          <w:rFonts w:asciiTheme="majorHAnsi" w:hAnsiTheme="majorHAnsi"/>
        </w:rPr>
        <w:t xml:space="preserve"> </w:t>
      </w:r>
      <w:r w:rsidR="00A6143E">
        <w:rPr>
          <w:rFonts w:asciiTheme="majorHAnsi" w:hAnsiTheme="majorHAnsi"/>
        </w:rPr>
        <w:t xml:space="preserve">to determine whether we could differentiate the </w:t>
      </w:r>
      <w:r w:rsidR="009267A2">
        <w:rPr>
          <w:rFonts w:asciiTheme="majorHAnsi" w:hAnsiTheme="majorHAnsi"/>
        </w:rPr>
        <w:t>heat exposed</w:t>
      </w:r>
      <w:r w:rsidR="00E74DCE">
        <w:rPr>
          <w:rFonts w:asciiTheme="majorHAnsi" w:hAnsiTheme="majorHAnsi"/>
        </w:rPr>
        <w:t xml:space="preserve"> mayfly larvae </w:t>
      </w:r>
      <w:r w:rsidR="009267A2">
        <w:rPr>
          <w:rFonts w:asciiTheme="majorHAnsi" w:hAnsiTheme="majorHAnsi"/>
        </w:rPr>
        <w:t>from the control mayfly larvae</w:t>
      </w:r>
      <w:r w:rsidR="00A6143E">
        <w:rPr>
          <w:rFonts w:asciiTheme="majorHAnsi" w:hAnsiTheme="majorHAnsi"/>
        </w:rPr>
        <w:t xml:space="preserve">. </w:t>
      </w:r>
      <w:r w:rsidR="00F03130" w:rsidRPr="00F03130">
        <w:rPr>
          <w:rFonts w:asciiTheme="majorHAnsi" w:hAnsiTheme="majorHAnsi"/>
        </w:rPr>
        <w:t xml:space="preserve">Insect larvae from mayfly (MF), </w:t>
      </w:r>
      <w:proofErr w:type="spellStart"/>
      <w:r w:rsidR="00F03130" w:rsidRPr="00F03130">
        <w:rPr>
          <w:rFonts w:asciiTheme="majorHAnsi" w:hAnsiTheme="majorHAnsi"/>
        </w:rPr>
        <w:t>Athorix</w:t>
      </w:r>
      <w:proofErr w:type="spellEnd"/>
      <w:r w:rsidR="00F03130" w:rsidRPr="00F03130">
        <w:rPr>
          <w:rFonts w:asciiTheme="majorHAnsi" w:hAnsiTheme="majorHAnsi"/>
        </w:rPr>
        <w:t xml:space="preserve"> </w:t>
      </w:r>
      <w:proofErr w:type="spellStart"/>
      <w:r w:rsidR="00F03130" w:rsidRPr="00F03130">
        <w:rPr>
          <w:rFonts w:asciiTheme="majorHAnsi" w:hAnsiTheme="majorHAnsi"/>
        </w:rPr>
        <w:t>Diptoa</w:t>
      </w:r>
      <w:proofErr w:type="spellEnd"/>
      <w:r w:rsidR="00F03130" w:rsidRPr="00F03130">
        <w:rPr>
          <w:rFonts w:asciiTheme="majorHAnsi" w:hAnsiTheme="majorHAnsi"/>
        </w:rPr>
        <w:t xml:space="preserve"> (AD) and </w:t>
      </w:r>
      <w:proofErr w:type="spellStart"/>
      <w:r w:rsidR="00F03130" w:rsidRPr="00F03130">
        <w:rPr>
          <w:rFonts w:asciiTheme="majorHAnsi" w:hAnsiTheme="majorHAnsi"/>
        </w:rPr>
        <w:t>Megalopterans</w:t>
      </w:r>
      <w:proofErr w:type="spellEnd"/>
      <w:r w:rsidR="00F03130" w:rsidRPr="00F03130">
        <w:rPr>
          <w:rFonts w:asciiTheme="majorHAnsi" w:hAnsiTheme="majorHAnsi"/>
        </w:rPr>
        <w:t xml:space="preserve"> (MG) were obtained from David Buchwalter (North Carolina State University, Environmental and Molecular Toxicology). Original culture material was obtained from the Stroud Water Research Center (Avondale, PA). Larvae were reared at 22°C and fed a </w:t>
      </w:r>
      <w:proofErr w:type="spellStart"/>
      <w:r w:rsidR="00F03130" w:rsidRPr="00F03130">
        <w:rPr>
          <w:rFonts w:asciiTheme="majorHAnsi" w:hAnsiTheme="majorHAnsi"/>
        </w:rPr>
        <w:t>periphytic</w:t>
      </w:r>
      <w:proofErr w:type="spellEnd"/>
      <w:r w:rsidR="00F03130" w:rsidRPr="00F03130">
        <w:rPr>
          <w:rFonts w:asciiTheme="majorHAnsi" w:hAnsiTheme="majorHAnsi"/>
        </w:rPr>
        <w:t xml:space="preserve"> diet. When larvae reached a suitable size, they were separated from their food source </w:t>
      </w:r>
      <w:r w:rsidR="00F03130">
        <w:rPr>
          <w:rFonts w:asciiTheme="majorHAnsi" w:hAnsiTheme="majorHAnsi"/>
        </w:rPr>
        <w:t>for 6-8</w:t>
      </w:r>
      <w:r w:rsidR="00F03130" w:rsidRPr="00F03130">
        <w:rPr>
          <w:rFonts w:asciiTheme="majorHAnsi" w:hAnsiTheme="majorHAnsi"/>
        </w:rPr>
        <w:t xml:space="preserve"> hours to evacuate gut contents. Larvae were then divided into two treatment groups</w:t>
      </w:r>
      <w:r>
        <w:rPr>
          <w:rFonts w:asciiTheme="majorHAnsi" w:hAnsiTheme="majorHAnsi"/>
        </w:rPr>
        <w:t>:</w:t>
      </w:r>
      <w:r w:rsidR="00D36AA8">
        <w:rPr>
          <w:rFonts w:asciiTheme="majorHAnsi" w:hAnsiTheme="majorHAnsi"/>
        </w:rPr>
        <w:t xml:space="preserve"> </w:t>
      </w:r>
      <w:r w:rsidR="00F03130" w:rsidRPr="00F03130">
        <w:rPr>
          <w:rFonts w:asciiTheme="majorHAnsi" w:hAnsiTheme="majorHAnsi"/>
        </w:rPr>
        <w:t>a control group maintained at the culturing temperature of 22°C, and a thermal challenge group.  The thermal challenge group was subjected to a temperature increase at a rate of 1°C per hour. This rate of temperature change is commonly observed in temperate streams. When the treatment temperature reached 30°C, larvae from both control and treatment groups were flash frozen in liquid nitrogen in groups of 12-13 larvae</w:t>
      </w:r>
      <w:r w:rsidR="002F7E9D">
        <w:rPr>
          <w:rFonts w:asciiTheme="majorHAnsi" w:hAnsiTheme="majorHAnsi"/>
        </w:rPr>
        <w:t xml:space="preserve"> and stored at </w:t>
      </w:r>
      <w:r w:rsidR="009C1514">
        <w:rPr>
          <w:rFonts w:asciiTheme="majorHAnsi" w:hAnsiTheme="majorHAnsi"/>
        </w:rPr>
        <w:t>-80C</w:t>
      </w:r>
      <w:r w:rsidR="00F03130" w:rsidRPr="00F03130">
        <w:rPr>
          <w:rFonts w:asciiTheme="majorHAnsi" w:hAnsiTheme="majorHAnsi"/>
        </w:rPr>
        <w:t>. Each grouping of 12-13 larvae comprised a composite replicate for the metabol</w:t>
      </w:r>
      <w:r w:rsidR="002F7E9D">
        <w:rPr>
          <w:rFonts w:asciiTheme="majorHAnsi" w:hAnsiTheme="majorHAnsi"/>
        </w:rPr>
        <w:t xml:space="preserve">omics </w:t>
      </w:r>
      <w:r w:rsidR="00F03130" w:rsidRPr="00F03130">
        <w:rPr>
          <w:rFonts w:asciiTheme="majorHAnsi" w:hAnsiTheme="majorHAnsi"/>
        </w:rPr>
        <w:t xml:space="preserve">analysis. A total of 3 replicates each for the control and thermal treatments were used in this study. Some </w:t>
      </w:r>
      <w:proofErr w:type="spellStart"/>
      <w:r w:rsidR="00F03130">
        <w:rPr>
          <w:rFonts w:asciiTheme="majorHAnsi" w:hAnsiTheme="majorHAnsi"/>
        </w:rPr>
        <w:t>mayfly</w:t>
      </w:r>
      <w:proofErr w:type="spellEnd"/>
      <w:r w:rsidR="00F03130">
        <w:rPr>
          <w:rFonts w:asciiTheme="majorHAnsi" w:hAnsiTheme="majorHAnsi"/>
        </w:rPr>
        <w:t xml:space="preserve"> </w:t>
      </w:r>
      <w:r w:rsidR="00F03130" w:rsidRPr="00F03130">
        <w:rPr>
          <w:rFonts w:asciiTheme="majorHAnsi" w:hAnsiTheme="majorHAnsi"/>
        </w:rPr>
        <w:t>larvae had developed dark wing pads during the experiment. This is a signal that the larvae were very close to emerging from the aquatic larval phase to a winged sub-adult phase. Enough of these larvae were present in the control treatment to be removed from the control cohort and considered as an independent sample</w:t>
      </w:r>
      <w:r w:rsidR="005817E1">
        <w:rPr>
          <w:rFonts w:asciiTheme="majorHAnsi" w:hAnsiTheme="majorHAnsi"/>
        </w:rPr>
        <w:t xml:space="preserve"> (</w:t>
      </w:r>
      <w:proofErr w:type="spellStart"/>
      <w:r w:rsidR="005817E1">
        <w:rPr>
          <w:rFonts w:asciiTheme="majorHAnsi" w:hAnsiTheme="majorHAnsi"/>
        </w:rPr>
        <w:t>ControlX</w:t>
      </w:r>
      <w:proofErr w:type="spellEnd"/>
      <w:r w:rsidR="005817E1">
        <w:rPr>
          <w:rFonts w:asciiTheme="majorHAnsi" w:hAnsiTheme="majorHAnsi"/>
        </w:rPr>
        <w:t>)</w:t>
      </w:r>
      <w:r w:rsidR="00F03130" w:rsidRPr="00F03130">
        <w:rPr>
          <w:rFonts w:asciiTheme="majorHAnsi" w:hAnsiTheme="majorHAnsi"/>
        </w:rPr>
        <w:t xml:space="preserve">. </w:t>
      </w:r>
      <w:r w:rsidR="00F03130">
        <w:rPr>
          <w:rFonts w:asciiTheme="majorHAnsi" w:hAnsiTheme="majorHAnsi"/>
        </w:rPr>
        <w:t xml:space="preserve">The AD and MG larvae were not thermally challenged and all of their samples </w:t>
      </w:r>
      <w:r w:rsidR="002F7E9D">
        <w:rPr>
          <w:rFonts w:asciiTheme="majorHAnsi" w:hAnsiTheme="majorHAnsi"/>
        </w:rPr>
        <w:t>and Mayfly samples (control group from a pr</w:t>
      </w:r>
      <w:r w:rsidR="007206DD">
        <w:rPr>
          <w:rFonts w:asciiTheme="majorHAnsi" w:hAnsiTheme="majorHAnsi"/>
        </w:rPr>
        <w:t>evious</w:t>
      </w:r>
      <w:r w:rsidR="002F7E9D">
        <w:rPr>
          <w:rFonts w:asciiTheme="majorHAnsi" w:hAnsiTheme="majorHAnsi"/>
        </w:rPr>
        <w:t xml:space="preserve"> study</w:t>
      </w:r>
      <w:r w:rsidR="007206DD">
        <w:rPr>
          <w:rFonts w:asciiTheme="majorHAnsi" w:hAnsiTheme="majorHAnsi"/>
        </w:rPr>
        <w:t>)</w:t>
      </w:r>
      <w:r w:rsidR="002F7E9D">
        <w:rPr>
          <w:rFonts w:asciiTheme="majorHAnsi" w:hAnsiTheme="majorHAnsi"/>
        </w:rPr>
        <w:t xml:space="preserve"> </w:t>
      </w:r>
      <w:r w:rsidR="00F03130">
        <w:rPr>
          <w:rFonts w:asciiTheme="majorHAnsi" w:hAnsiTheme="majorHAnsi"/>
        </w:rPr>
        <w:t xml:space="preserve">were part of the </w:t>
      </w:r>
      <w:r w:rsidR="002F7E9D">
        <w:rPr>
          <w:rFonts w:asciiTheme="majorHAnsi" w:hAnsiTheme="majorHAnsi"/>
        </w:rPr>
        <w:t>pooled external quality check (QC) samples</w:t>
      </w:r>
      <w:r w:rsidR="00F03130">
        <w:rPr>
          <w:rFonts w:asciiTheme="majorHAnsi" w:hAnsiTheme="majorHAnsi"/>
        </w:rPr>
        <w:t xml:space="preserve">. </w:t>
      </w:r>
    </w:p>
    <w:p w:rsidR="00B201F3" w:rsidRDefault="00B201F3" w:rsidP="004C2685">
      <w:pPr>
        <w:spacing w:after="0" w:line="240" w:lineRule="auto"/>
        <w:rPr>
          <w:rFonts w:asciiTheme="majorHAnsi" w:hAnsiTheme="majorHAnsi"/>
        </w:rPr>
      </w:pPr>
    </w:p>
    <w:p w:rsidR="00B201F3" w:rsidRDefault="005817E1" w:rsidP="004C2685">
      <w:pPr>
        <w:spacing w:after="0" w:line="240" w:lineRule="auto"/>
        <w:rPr>
          <w:rFonts w:asciiTheme="majorHAnsi" w:hAnsiTheme="majorHAnsi"/>
        </w:rPr>
      </w:pPr>
      <w:r>
        <w:rPr>
          <w:rFonts w:asciiTheme="majorHAnsi" w:hAnsiTheme="majorHAnsi"/>
        </w:rPr>
        <w:t xml:space="preserve">Insect larvae were received and stored at -80C before use. A sample amount of larvae between 50-300 mg was taken for processing. Control and heat-treated mayfly samples were provided in triplicate and were processed individually. One sample was provided for AD, </w:t>
      </w:r>
      <w:proofErr w:type="spellStart"/>
      <w:r>
        <w:rPr>
          <w:rFonts w:asciiTheme="majorHAnsi" w:hAnsiTheme="majorHAnsi"/>
        </w:rPr>
        <w:t>ControlX</w:t>
      </w:r>
      <w:proofErr w:type="spellEnd"/>
      <w:r>
        <w:rPr>
          <w:rFonts w:asciiTheme="majorHAnsi" w:hAnsiTheme="majorHAnsi"/>
        </w:rPr>
        <w:t xml:space="preserve">, MF control (from a previous study) and MG larvae. Three replicates of the larvae listed above </w:t>
      </w:r>
      <w:r w:rsidR="007206DD">
        <w:rPr>
          <w:rFonts w:asciiTheme="majorHAnsi" w:hAnsiTheme="majorHAnsi"/>
        </w:rPr>
        <w:t>having only a single</w:t>
      </w:r>
      <w:r>
        <w:rPr>
          <w:rFonts w:asciiTheme="majorHAnsi" w:hAnsiTheme="majorHAnsi"/>
        </w:rPr>
        <w:t xml:space="preserve"> sample were created. After homogenization, the three </w:t>
      </w:r>
      <w:r w:rsidR="00317DE5">
        <w:rPr>
          <w:rFonts w:asciiTheme="majorHAnsi" w:hAnsiTheme="majorHAnsi"/>
        </w:rPr>
        <w:t xml:space="preserve">larval </w:t>
      </w:r>
      <w:r>
        <w:rPr>
          <w:rFonts w:asciiTheme="majorHAnsi" w:hAnsiTheme="majorHAnsi"/>
        </w:rPr>
        <w:t xml:space="preserve">replicates were pooled and a single sample created for AD, MG, </w:t>
      </w:r>
      <w:proofErr w:type="spellStart"/>
      <w:r>
        <w:rPr>
          <w:rFonts w:asciiTheme="majorHAnsi" w:hAnsiTheme="majorHAnsi"/>
        </w:rPr>
        <w:t>ControlX</w:t>
      </w:r>
      <w:proofErr w:type="spellEnd"/>
      <w:r>
        <w:rPr>
          <w:rFonts w:asciiTheme="majorHAnsi" w:hAnsiTheme="majorHAnsi"/>
        </w:rPr>
        <w:t xml:space="preserve"> and MF control (from a previous study)</w:t>
      </w:r>
      <w:r w:rsidR="00317DE5">
        <w:rPr>
          <w:rFonts w:asciiTheme="majorHAnsi" w:hAnsiTheme="majorHAnsi"/>
        </w:rPr>
        <w:t>. A QC pool sample was created</w:t>
      </w:r>
      <w:r>
        <w:rPr>
          <w:rFonts w:asciiTheme="majorHAnsi" w:hAnsiTheme="majorHAnsi"/>
        </w:rPr>
        <w:t xml:space="preserve"> </w:t>
      </w:r>
      <w:r w:rsidR="00317DE5">
        <w:rPr>
          <w:rFonts w:asciiTheme="majorHAnsi" w:hAnsiTheme="majorHAnsi"/>
        </w:rPr>
        <w:t>by combining equal concentration amounts of AD, MG and MF control (from a previous study) pool samples.</w:t>
      </w:r>
    </w:p>
    <w:p w:rsidR="00F03130" w:rsidRDefault="00F03130" w:rsidP="004C2685">
      <w:pPr>
        <w:spacing w:after="0" w:line="240" w:lineRule="auto"/>
        <w:rPr>
          <w:rFonts w:asciiTheme="majorHAnsi" w:hAnsiTheme="majorHAnsi"/>
        </w:rPr>
      </w:pPr>
    </w:p>
    <w:p w:rsidR="004D0515" w:rsidRDefault="00317DE5" w:rsidP="00CA01BC">
      <w:pPr>
        <w:spacing w:after="0" w:line="240" w:lineRule="auto"/>
        <w:rPr>
          <w:rFonts w:asciiTheme="majorHAnsi" w:hAnsiTheme="majorHAnsi"/>
        </w:rPr>
      </w:pPr>
      <w:r>
        <w:rPr>
          <w:rFonts w:asciiTheme="majorHAnsi" w:hAnsiTheme="majorHAnsi"/>
        </w:rPr>
        <w:t>The 13 samples</w:t>
      </w:r>
      <w:r w:rsidR="002B0FCE">
        <w:rPr>
          <w:rFonts w:asciiTheme="majorHAnsi" w:hAnsiTheme="majorHAnsi"/>
        </w:rPr>
        <w:t xml:space="preserve"> were thawed on ice in a 4⁰C room and prepared in an approach </w:t>
      </w:r>
      <w:r w:rsidR="00384585">
        <w:rPr>
          <w:rFonts w:asciiTheme="majorHAnsi" w:hAnsiTheme="majorHAnsi"/>
        </w:rPr>
        <w:t xml:space="preserve">similar to the methods </w:t>
      </w:r>
      <w:r w:rsidR="00FA59D5">
        <w:rPr>
          <w:rFonts w:asciiTheme="majorHAnsi" w:hAnsiTheme="majorHAnsi"/>
        </w:rPr>
        <w:t xml:space="preserve">published by Dr. Oliver Fiehn, Director, RCMRC UC </w:t>
      </w:r>
      <w:proofErr w:type="gramStart"/>
      <w:r w:rsidR="00FA59D5">
        <w:rPr>
          <w:rFonts w:asciiTheme="majorHAnsi" w:hAnsiTheme="majorHAnsi"/>
        </w:rPr>
        <w:t>Davis</w:t>
      </w:r>
      <w:r w:rsidR="00137BD4">
        <w:rPr>
          <w:rFonts w:asciiTheme="majorHAnsi" w:hAnsiTheme="majorHAnsi"/>
        </w:rPr>
        <w:t>.</w:t>
      </w:r>
      <w:r w:rsidR="007206DD">
        <w:rPr>
          <w:rFonts w:asciiTheme="majorHAnsi" w:hAnsiTheme="majorHAnsi"/>
          <w:vertAlign w:val="superscript"/>
        </w:rPr>
        <w:t>8</w:t>
      </w:r>
      <w:r w:rsidR="00137BD4">
        <w:rPr>
          <w:rFonts w:asciiTheme="majorHAnsi" w:hAnsiTheme="majorHAnsi"/>
        </w:rPr>
        <w:t xml:space="preserve">  Samples</w:t>
      </w:r>
      <w:proofErr w:type="gramEnd"/>
      <w:r w:rsidR="00137BD4">
        <w:rPr>
          <w:rFonts w:asciiTheme="majorHAnsi" w:hAnsiTheme="majorHAnsi"/>
        </w:rPr>
        <w:t xml:space="preserve"> were chemically derivatized and </w:t>
      </w:r>
      <w:r w:rsidR="00F2449E">
        <w:rPr>
          <w:rFonts w:asciiTheme="majorHAnsi" w:hAnsiTheme="majorHAnsi"/>
        </w:rPr>
        <w:t>analyzed by GC-TOF-MS (Agilent 7</w:t>
      </w:r>
      <w:r w:rsidR="00137BD4">
        <w:rPr>
          <w:rFonts w:asciiTheme="majorHAnsi" w:hAnsiTheme="majorHAnsi"/>
        </w:rPr>
        <w:t>890 gas c</w:t>
      </w:r>
      <w:r w:rsidR="00F2449E">
        <w:rPr>
          <w:rFonts w:asciiTheme="majorHAnsi" w:hAnsiTheme="majorHAnsi"/>
        </w:rPr>
        <w:t>hromatogram and Leco Pegasus IV</w:t>
      </w:r>
      <w:r w:rsidR="00137BD4">
        <w:rPr>
          <w:rFonts w:asciiTheme="majorHAnsi" w:hAnsiTheme="majorHAnsi"/>
        </w:rPr>
        <w:t xml:space="preserve"> time of flight mass spectrometer</w:t>
      </w:r>
      <w:r w:rsidR="0061757F">
        <w:rPr>
          <w:rFonts w:asciiTheme="majorHAnsi" w:hAnsiTheme="majorHAnsi"/>
        </w:rPr>
        <w:t xml:space="preserve">). </w:t>
      </w:r>
      <w:r>
        <w:rPr>
          <w:rFonts w:asciiTheme="majorHAnsi" w:hAnsiTheme="majorHAnsi"/>
        </w:rPr>
        <w:t xml:space="preserve">Samples were analyzed on the same day in duplicate with </w:t>
      </w:r>
      <w:proofErr w:type="spellStart"/>
      <w:r>
        <w:rPr>
          <w:rFonts w:asciiTheme="majorHAnsi" w:hAnsiTheme="majorHAnsi"/>
        </w:rPr>
        <w:t>ControlX</w:t>
      </w:r>
      <w:proofErr w:type="spellEnd"/>
      <w:r>
        <w:rPr>
          <w:rFonts w:asciiTheme="majorHAnsi" w:hAnsiTheme="majorHAnsi"/>
        </w:rPr>
        <w:t xml:space="preserve"> being analyzed more often to condition </w:t>
      </w:r>
      <w:r w:rsidR="00763D0B">
        <w:rPr>
          <w:rFonts w:asciiTheme="majorHAnsi" w:hAnsiTheme="majorHAnsi"/>
        </w:rPr>
        <w:t xml:space="preserve">the </w:t>
      </w:r>
      <w:r>
        <w:rPr>
          <w:rFonts w:asciiTheme="majorHAnsi" w:hAnsiTheme="majorHAnsi"/>
        </w:rPr>
        <w:t>column and</w:t>
      </w:r>
      <w:r w:rsidR="00763D0B">
        <w:rPr>
          <w:rFonts w:asciiTheme="majorHAnsi" w:hAnsiTheme="majorHAnsi"/>
        </w:rPr>
        <w:t xml:space="preserve"> the </w:t>
      </w:r>
      <w:r>
        <w:rPr>
          <w:rFonts w:asciiTheme="majorHAnsi" w:hAnsiTheme="majorHAnsi"/>
        </w:rPr>
        <w:t>system.</w:t>
      </w:r>
      <w:r w:rsidR="0061757F">
        <w:rPr>
          <w:rFonts w:asciiTheme="majorHAnsi" w:hAnsiTheme="majorHAnsi"/>
        </w:rPr>
        <w:t xml:space="preserve"> </w:t>
      </w:r>
      <w:r w:rsidR="004D0515">
        <w:rPr>
          <w:rFonts w:asciiTheme="majorHAnsi" w:hAnsiTheme="majorHAnsi"/>
        </w:rPr>
        <w:t xml:space="preserve">Metabolomics analysis was performed on </w:t>
      </w:r>
      <w:r>
        <w:rPr>
          <w:rFonts w:asciiTheme="majorHAnsi" w:hAnsiTheme="majorHAnsi"/>
        </w:rPr>
        <w:t>31</w:t>
      </w:r>
      <w:r w:rsidR="004D0515">
        <w:rPr>
          <w:rFonts w:asciiTheme="majorHAnsi" w:hAnsiTheme="majorHAnsi"/>
        </w:rPr>
        <w:t xml:space="preserve"> sample</w:t>
      </w:r>
      <w:r>
        <w:rPr>
          <w:rFonts w:asciiTheme="majorHAnsi" w:hAnsiTheme="majorHAnsi"/>
        </w:rPr>
        <w:t xml:space="preserve"> injections</w:t>
      </w:r>
      <w:r w:rsidR="004D0515">
        <w:rPr>
          <w:rFonts w:asciiTheme="majorHAnsi" w:hAnsiTheme="majorHAnsi"/>
        </w:rPr>
        <w:t xml:space="preserve">.  </w:t>
      </w:r>
    </w:p>
    <w:p w:rsidR="00AA6754" w:rsidRDefault="00AA6754" w:rsidP="001372C5">
      <w:pPr>
        <w:rPr>
          <w:rFonts w:asciiTheme="majorHAnsi" w:hAnsiTheme="majorHAnsi"/>
        </w:rPr>
      </w:pPr>
    </w:p>
    <w:p w:rsidR="001372C5" w:rsidRPr="001372C5" w:rsidRDefault="001372C5" w:rsidP="001372C5">
      <w:pPr>
        <w:rPr>
          <w:rFonts w:asciiTheme="majorHAnsi" w:hAnsiTheme="majorHAnsi"/>
        </w:rPr>
      </w:pPr>
      <w:r w:rsidRPr="001372C5">
        <w:rPr>
          <w:rFonts w:asciiTheme="majorHAnsi" w:hAnsiTheme="majorHAnsi"/>
        </w:rPr>
        <w:t>The data required for the metabolomics analysis can be found in the accompanying files:</w:t>
      </w:r>
    </w:p>
    <w:p w:rsidR="006E02A0" w:rsidRPr="00D91C7B" w:rsidRDefault="006E02A0" w:rsidP="006E02A0">
      <w:pPr>
        <w:spacing w:after="0" w:line="240" w:lineRule="auto"/>
        <w:rPr>
          <w:rFonts w:asciiTheme="majorHAnsi" w:hAnsiTheme="majorHAnsi"/>
          <w:b/>
          <w:bCs/>
        </w:rPr>
      </w:pPr>
      <w:r w:rsidRPr="00D91C7B">
        <w:rPr>
          <w:rFonts w:asciiTheme="majorHAnsi" w:hAnsiTheme="majorHAnsi"/>
          <w:b/>
          <w:bCs/>
        </w:rPr>
        <w:tab/>
      </w:r>
    </w:p>
    <w:p w:rsidR="006E02A0" w:rsidRDefault="006E02A0" w:rsidP="006E02A0">
      <w:pPr>
        <w:spacing w:after="0" w:line="240" w:lineRule="auto"/>
        <w:rPr>
          <w:rFonts w:asciiTheme="majorHAnsi" w:hAnsiTheme="majorHAnsi"/>
        </w:rPr>
      </w:pPr>
      <w:r>
        <w:rPr>
          <w:rFonts w:asciiTheme="majorHAnsi" w:hAnsiTheme="majorHAnsi"/>
        </w:rPr>
        <w:t>Procedures</w:t>
      </w:r>
      <w:r w:rsidR="00AA6754">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1.</w:t>
      </w:r>
      <w:r w:rsidR="00CF1D6F">
        <w:rPr>
          <w:rFonts w:asciiTheme="majorHAnsi" w:hAnsiTheme="majorHAnsi"/>
        </w:rPr>
        <w:t xml:space="preserve"> DB Insect Larvae </w:t>
      </w:r>
      <w:r w:rsidR="00A04CB1">
        <w:rPr>
          <w:rFonts w:asciiTheme="majorHAnsi" w:hAnsiTheme="majorHAnsi"/>
        </w:rPr>
        <w:t>Procedures</w:t>
      </w:r>
      <w:r w:rsidR="00CF1D6F">
        <w:rPr>
          <w:rFonts w:asciiTheme="majorHAnsi" w:hAnsiTheme="majorHAnsi"/>
        </w:rPr>
        <w:t>.docx</w:t>
      </w:r>
    </w:p>
    <w:p w:rsidR="00065B05" w:rsidRDefault="00065B05" w:rsidP="006E02A0">
      <w:pPr>
        <w:spacing w:after="0" w:line="240" w:lineRule="auto"/>
        <w:rPr>
          <w:rFonts w:asciiTheme="majorHAnsi" w:hAnsiTheme="majorHAnsi"/>
        </w:rPr>
      </w:pPr>
      <w:r>
        <w:rPr>
          <w:rFonts w:asciiTheme="majorHAnsi" w:hAnsiTheme="majorHAnsi"/>
        </w:rPr>
        <w:t>Flowchart</w:t>
      </w:r>
      <w:r w:rsidR="00AA6754">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1a.</w:t>
      </w:r>
      <w:r w:rsidR="00CF1D6F">
        <w:rPr>
          <w:rFonts w:asciiTheme="majorHAnsi" w:hAnsiTheme="majorHAnsi"/>
        </w:rPr>
        <w:t xml:space="preserve"> DB </w:t>
      </w:r>
      <w:r>
        <w:rPr>
          <w:rFonts w:asciiTheme="majorHAnsi" w:hAnsiTheme="majorHAnsi"/>
        </w:rPr>
        <w:t>Insect larvae flowchart</w:t>
      </w:r>
      <w:r w:rsidR="00CF1D6F">
        <w:rPr>
          <w:rFonts w:asciiTheme="majorHAnsi" w:hAnsiTheme="majorHAnsi"/>
        </w:rPr>
        <w:t>.pdf</w:t>
      </w:r>
    </w:p>
    <w:p w:rsidR="004B0F6B" w:rsidRDefault="004B0F6B" w:rsidP="004B0F6B">
      <w:pPr>
        <w:spacing w:after="0" w:line="240" w:lineRule="auto"/>
        <w:ind w:left="2160" w:firstLine="720"/>
        <w:rPr>
          <w:rFonts w:asciiTheme="majorHAnsi" w:hAnsiTheme="majorHAnsi"/>
        </w:rPr>
      </w:pPr>
      <w:r>
        <w:rPr>
          <w:rFonts w:asciiTheme="majorHAnsi" w:hAnsiTheme="majorHAnsi"/>
        </w:rPr>
        <w:t>1b. GCMS Preparation of fatty acid methyl esters mixture</w:t>
      </w:r>
      <w:r w:rsidR="006A5B74">
        <w:rPr>
          <w:rFonts w:asciiTheme="majorHAnsi" w:hAnsiTheme="majorHAnsi"/>
        </w:rPr>
        <w:t>.pdf</w:t>
      </w:r>
    </w:p>
    <w:p w:rsidR="006E02A0" w:rsidRDefault="006E02A0" w:rsidP="006E02A0">
      <w:pPr>
        <w:spacing w:after="0" w:line="240" w:lineRule="auto"/>
        <w:rPr>
          <w:rFonts w:asciiTheme="majorHAnsi" w:hAnsiTheme="majorHAnsi"/>
        </w:rPr>
      </w:pPr>
      <w:r>
        <w:rPr>
          <w:rFonts w:asciiTheme="majorHAnsi" w:hAnsiTheme="majorHAnsi"/>
        </w:rPr>
        <w:t>Study Design Table</w:t>
      </w:r>
      <w:r w:rsidR="00AA6754">
        <w:rPr>
          <w:rFonts w:asciiTheme="majorHAnsi" w:hAnsiTheme="majorHAnsi"/>
        </w:rPr>
        <w:t>:</w:t>
      </w:r>
      <w:r>
        <w:rPr>
          <w:rFonts w:asciiTheme="majorHAnsi" w:hAnsiTheme="majorHAnsi"/>
        </w:rPr>
        <w:tab/>
      </w:r>
      <w:r>
        <w:rPr>
          <w:rFonts w:asciiTheme="majorHAnsi" w:hAnsiTheme="majorHAnsi"/>
        </w:rPr>
        <w:tab/>
        <w:t>2.</w:t>
      </w:r>
      <w:r w:rsidR="00CF1D6F">
        <w:rPr>
          <w:rFonts w:asciiTheme="majorHAnsi" w:hAnsiTheme="majorHAnsi"/>
        </w:rPr>
        <w:t xml:space="preserve"> DB Insect larvae </w:t>
      </w:r>
      <w:r w:rsidR="00FA59D5">
        <w:rPr>
          <w:rFonts w:asciiTheme="majorHAnsi" w:hAnsiTheme="majorHAnsi"/>
        </w:rPr>
        <w:t>Study Design</w:t>
      </w:r>
      <w:r w:rsidR="005673A7">
        <w:rPr>
          <w:rFonts w:asciiTheme="majorHAnsi" w:hAnsiTheme="majorHAnsi"/>
        </w:rPr>
        <w:t xml:space="preserve"> Table</w:t>
      </w:r>
      <w:r w:rsidR="00CF1D6F">
        <w:rPr>
          <w:rFonts w:asciiTheme="majorHAnsi" w:hAnsiTheme="majorHAnsi"/>
        </w:rPr>
        <w:t>.xlsx</w:t>
      </w:r>
    </w:p>
    <w:p w:rsidR="006E02A0" w:rsidRDefault="006E02A0" w:rsidP="006E02A0">
      <w:pPr>
        <w:spacing w:after="0" w:line="240" w:lineRule="auto"/>
        <w:rPr>
          <w:rFonts w:asciiTheme="majorHAnsi" w:hAnsiTheme="majorHAnsi"/>
        </w:rPr>
      </w:pPr>
      <w:r>
        <w:rPr>
          <w:rFonts w:asciiTheme="majorHAnsi" w:hAnsiTheme="majorHAnsi"/>
        </w:rPr>
        <w:t>Metadata</w:t>
      </w:r>
      <w:r w:rsidR="00AA6754">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3.</w:t>
      </w:r>
      <w:r w:rsidR="00CF1D6F">
        <w:rPr>
          <w:rFonts w:asciiTheme="majorHAnsi" w:hAnsiTheme="majorHAnsi"/>
        </w:rPr>
        <w:t xml:space="preserve"> DB Insect larvae Metadata and Analytical Metadata</w:t>
      </w:r>
      <w:r w:rsidR="009267A2">
        <w:rPr>
          <w:rFonts w:asciiTheme="majorHAnsi" w:hAnsiTheme="majorHAnsi"/>
        </w:rPr>
        <w:t>.xlsm</w:t>
      </w:r>
      <w:r w:rsidR="00FA59D5">
        <w:rPr>
          <w:rFonts w:asciiTheme="majorHAnsi" w:hAnsiTheme="majorHAnsi"/>
        </w:rPr>
        <w:t xml:space="preserve"> </w:t>
      </w:r>
    </w:p>
    <w:p w:rsidR="00CF1D6F" w:rsidRDefault="006E02A0" w:rsidP="00894143">
      <w:pPr>
        <w:spacing w:after="0" w:line="240" w:lineRule="auto"/>
        <w:rPr>
          <w:rFonts w:asciiTheme="majorHAnsi" w:hAnsiTheme="majorHAnsi"/>
        </w:rPr>
      </w:pPr>
      <w:r>
        <w:rPr>
          <w:rFonts w:asciiTheme="majorHAnsi" w:hAnsiTheme="majorHAnsi"/>
        </w:rPr>
        <w:t>Processed Data</w:t>
      </w:r>
      <w:r w:rsidR="00AA6754">
        <w:rPr>
          <w:rFonts w:asciiTheme="majorHAnsi" w:hAnsiTheme="majorHAnsi"/>
        </w:rPr>
        <w:t>:</w:t>
      </w:r>
      <w:r>
        <w:rPr>
          <w:rFonts w:asciiTheme="majorHAnsi" w:hAnsiTheme="majorHAnsi"/>
        </w:rPr>
        <w:tab/>
      </w:r>
      <w:r>
        <w:rPr>
          <w:rFonts w:asciiTheme="majorHAnsi" w:hAnsiTheme="majorHAnsi"/>
        </w:rPr>
        <w:tab/>
      </w:r>
      <w:r w:rsidR="00894143">
        <w:rPr>
          <w:rFonts w:asciiTheme="majorHAnsi" w:hAnsiTheme="majorHAnsi"/>
        </w:rPr>
        <w:t>4</w:t>
      </w:r>
      <w:r>
        <w:rPr>
          <w:rFonts w:asciiTheme="majorHAnsi" w:hAnsiTheme="majorHAnsi"/>
        </w:rPr>
        <w:t>.</w:t>
      </w:r>
      <w:r w:rsidR="00CF1D6F">
        <w:rPr>
          <w:rFonts w:asciiTheme="majorHAnsi" w:hAnsiTheme="majorHAnsi"/>
        </w:rPr>
        <w:t xml:space="preserve"> DB Insect larvae </w:t>
      </w:r>
      <w:r w:rsidR="005673A7">
        <w:rPr>
          <w:rFonts w:asciiTheme="majorHAnsi" w:hAnsiTheme="majorHAnsi"/>
        </w:rPr>
        <w:t xml:space="preserve">Phenotypic and </w:t>
      </w:r>
      <w:r w:rsidR="00FA59D5">
        <w:rPr>
          <w:rFonts w:asciiTheme="majorHAnsi" w:hAnsiTheme="majorHAnsi"/>
        </w:rPr>
        <w:t>Processed Data</w:t>
      </w:r>
      <w:r w:rsidR="005673A7">
        <w:rPr>
          <w:rFonts w:asciiTheme="majorHAnsi" w:hAnsiTheme="majorHAnsi"/>
        </w:rPr>
        <w:t>.xlsx</w:t>
      </w:r>
    </w:p>
    <w:p w:rsidR="00894143" w:rsidRDefault="00894143" w:rsidP="00894143">
      <w:pPr>
        <w:spacing w:after="0" w:line="240" w:lineRule="auto"/>
        <w:rPr>
          <w:rFonts w:asciiTheme="majorHAnsi" w:hAnsiTheme="majorHAnsi"/>
        </w:rPr>
      </w:pPr>
      <w:r>
        <w:rPr>
          <w:rFonts w:asciiTheme="majorHAnsi" w:hAnsiTheme="majorHAnsi"/>
        </w:rPr>
        <w:t>Raw Data:</w:t>
      </w:r>
      <w:r>
        <w:rPr>
          <w:rFonts w:asciiTheme="majorHAnsi" w:hAnsiTheme="majorHAnsi"/>
        </w:rPr>
        <w:tab/>
      </w:r>
      <w:r>
        <w:rPr>
          <w:rFonts w:asciiTheme="majorHAnsi" w:hAnsiTheme="majorHAnsi"/>
        </w:rPr>
        <w:tab/>
      </w:r>
      <w:r>
        <w:rPr>
          <w:rFonts w:asciiTheme="majorHAnsi" w:hAnsiTheme="majorHAnsi"/>
        </w:rPr>
        <w:tab/>
        <w:t>5. DB Insect larvae Raw Data.zip</w:t>
      </w:r>
    </w:p>
    <w:p w:rsidR="00894143" w:rsidRDefault="00894143" w:rsidP="006E02A0">
      <w:pPr>
        <w:spacing w:after="0" w:line="240" w:lineRule="auto"/>
        <w:rPr>
          <w:rFonts w:asciiTheme="majorHAnsi" w:hAnsiTheme="majorHAnsi"/>
        </w:rPr>
      </w:pPr>
    </w:p>
    <w:p w:rsidR="00CA01BC" w:rsidRDefault="00CA01BC" w:rsidP="006E02A0">
      <w:pPr>
        <w:spacing w:after="0" w:line="240" w:lineRule="auto"/>
        <w:rPr>
          <w:rFonts w:asciiTheme="majorHAnsi" w:hAnsiTheme="majorHAnsi"/>
        </w:rPr>
      </w:pPr>
    </w:p>
    <w:p w:rsidR="00CA01BC" w:rsidRPr="006E02A0" w:rsidRDefault="00CF1D6F" w:rsidP="006E02A0">
      <w:pPr>
        <w:spacing w:after="0" w:line="240" w:lineRule="auto"/>
        <w:rPr>
          <w:rFonts w:asciiTheme="majorHAnsi" w:hAnsiTheme="majorHAnsi"/>
        </w:rPr>
      </w:pPr>
      <w:r>
        <w:rPr>
          <w:rFonts w:asciiTheme="majorHAnsi" w:hAnsiTheme="majorHAnsi"/>
        </w:rPr>
        <w:t xml:space="preserve">Notes: </w:t>
      </w:r>
    </w:p>
    <w:p w:rsidR="00CF1D6F" w:rsidRDefault="00CF1D6F" w:rsidP="001372C5">
      <w:pPr>
        <w:spacing w:after="0" w:line="240" w:lineRule="auto"/>
        <w:rPr>
          <w:rFonts w:asciiTheme="majorHAnsi" w:hAnsiTheme="majorHAnsi"/>
        </w:rPr>
      </w:pPr>
    </w:p>
    <w:p w:rsidR="001372C5" w:rsidRDefault="001372C5" w:rsidP="001372C5">
      <w:pPr>
        <w:spacing w:after="0" w:line="240" w:lineRule="auto"/>
        <w:rPr>
          <w:rFonts w:asciiTheme="majorHAnsi" w:hAnsiTheme="majorHAnsi"/>
        </w:rPr>
      </w:pPr>
      <w:r>
        <w:rPr>
          <w:rFonts w:asciiTheme="majorHAnsi" w:hAnsiTheme="majorHAnsi"/>
        </w:rPr>
        <w:t xml:space="preserve">Full sample preparation and analysis procedures are available in the </w:t>
      </w:r>
      <w:r w:rsidR="005673A7">
        <w:rPr>
          <w:rFonts w:asciiTheme="majorHAnsi" w:hAnsiTheme="majorHAnsi"/>
        </w:rPr>
        <w:t xml:space="preserve">accompanying </w:t>
      </w:r>
      <w:r>
        <w:rPr>
          <w:rFonts w:asciiTheme="majorHAnsi" w:hAnsiTheme="majorHAnsi"/>
        </w:rPr>
        <w:t xml:space="preserve">document entitled </w:t>
      </w:r>
      <w:r w:rsidRPr="00E74DCE">
        <w:rPr>
          <w:rFonts w:asciiTheme="majorHAnsi" w:hAnsiTheme="majorHAnsi"/>
          <w:b/>
        </w:rPr>
        <w:t>1.</w:t>
      </w:r>
      <w:r w:rsidR="00CC278D" w:rsidRPr="00E74DCE">
        <w:rPr>
          <w:rFonts w:asciiTheme="majorHAnsi" w:hAnsiTheme="majorHAnsi"/>
          <w:b/>
        </w:rPr>
        <w:t>DB Insect Larvae Procedures</w:t>
      </w:r>
      <w:r>
        <w:rPr>
          <w:rFonts w:asciiTheme="majorHAnsi" w:hAnsiTheme="majorHAnsi"/>
        </w:rPr>
        <w:t xml:space="preserve">. A flowchart PDF describing the full sample preparation is also available at </w:t>
      </w:r>
      <w:r w:rsidRPr="00E74DCE">
        <w:rPr>
          <w:rFonts w:asciiTheme="majorHAnsi" w:hAnsiTheme="majorHAnsi"/>
          <w:b/>
        </w:rPr>
        <w:t>1a.</w:t>
      </w:r>
      <w:r w:rsidR="00CC278D" w:rsidRPr="00E74DCE">
        <w:rPr>
          <w:rFonts w:asciiTheme="majorHAnsi" w:hAnsiTheme="majorHAnsi"/>
          <w:b/>
        </w:rPr>
        <w:t xml:space="preserve"> </w:t>
      </w:r>
      <w:proofErr w:type="gramStart"/>
      <w:r w:rsidR="00CC278D" w:rsidRPr="00E74DCE">
        <w:rPr>
          <w:rFonts w:asciiTheme="majorHAnsi" w:hAnsiTheme="majorHAnsi"/>
          <w:b/>
        </w:rPr>
        <w:t xml:space="preserve">DB </w:t>
      </w:r>
      <w:r w:rsidRPr="00E74DCE">
        <w:rPr>
          <w:rFonts w:asciiTheme="majorHAnsi" w:hAnsiTheme="majorHAnsi"/>
          <w:b/>
        </w:rPr>
        <w:t>Insect larvae flowchart</w:t>
      </w:r>
      <w:r>
        <w:rPr>
          <w:rFonts w:asciiTheme="majorHAnsi" w:hAnsiTheme="majorHAnsi"/>
        </w:rPr>
        <w:t>.</w:t>
      </w:r>
      <w:proofErr w:type="gramEnd"/>
      <w:r>
        <w:rPr>
          <w:rFonts w:asciiTheme="majorHAnsi" w:hAnsiTheme="majorHAnsi"/>
        </w:rPr>
        <w:t xml:space="preserve"> </w:t>
      </w:r>
      <w:r w:rsidR="004B0F6B">
        <w:rPr>
          <w:rFonts w:asciiTheme="majorHAnsi" w:hAnsiTheme="majorHAnsi"/>
        </w:rPr>
        <w:t xml:space="preserve">The preparation of the fatty acid methyl esters (FAME) mixture is located in accompanying file </w:t>
      </w:r>
      <w:r w:rsidR="004B0F6B" w:rsidRPr="002D236A">
        <w:rPr>
          <w:rFonts w:asciiTheme="majorHAnsi" w:hAnsiTheme="majorHAnsi"/>
          <w:b/>
          <w:bCs/>
        </w:rPr>
        <w:t>1.b. GCMS Preparation of fatty acid methyl esters mixture</w:t>
      </w:r>
      <w:r w:rsidR="004B0F6B">
        <w:rPr>
          <w:rFonts w:asciiTheme="majorHAnsi" w:hAnsiTheme="majorHAnsi"/>
        </w:rPr>
        <w:t>.</w:t>
      </w:r>
    </w:p>
    <w:p w:rsidR="001372C5" w:rsidRDefault="001372C5" w:rsidP="001372C5">
      <w:pPr>
        <w:spacing w:after="0" w:line="240" w:lineRule="auto"/>
        <w:rPr>
          <w:rFonts w:asciiTheme="majorHAnsi" w:hAnsiTheme="majorHAnsi"/>
        </w:rPr>
      </w:pPr>
    </w:p>
    <w:p w:rsidR="00E25C78" w:rsidRDefault="00E25C78" w:rsidP="00E25C78">
      <w:pPr>
        <w:rPr>
          <w:rFonts w:asciiTheme="majorHAnsi" w:hAnsiTheme="majorHAnsi"/>
        </w:rPr>
      </w:pPr>
      <w:r w:rsidRPr="005673A7">
        <w:rPr>
          <w:rFonts w:asciiTheme="majorHAnsi" w:hAnsiTheme="majorHAnsi"/>
        </w:rPr>
        <w:t xml:space="preserve">Descriptions of abbreviations for factors are available in the Variable Dictionary in the accompanying file no. </w:t>
      </w:r>
      <w:r w:rsidRPr="005673A7">
        <w:rPr>
          <w:rFonts w:asciiTheme="majorHAnsi" w:hAnsiTheme="majorHAnsi"/>
          <w:b/>
          <w:bCs/>
        </w:rPr>
        <w:t>2</w:t>
      </w:r>
      <w:r w:rsidR="00F7490A">
        <w:rPr>
          <w:rFonts w:asciiTheme="majorHAnsi" w:hAnsiTheme="majorHAnsi"/>
          <w:b/>
          <w:bCs/>
        </w:rPr>
        <w:t>.</w:t>
      </w:r>
      <w:r w:rsidRPr="00F81111">
        <w:rPr>
          <w:rFonts w:asciiTheme="majorHAnsi" w:hAnsiTheme="majorHAnsi"/>
          <w:b/>
        </w:rPr>
        <w:t xml:space="preserve"> DB Insect larvae Study Design</w:t>
      </w:r>
      <w:r w:rsidR="00F7490A">
        <w:rPr>
          <w:rFonts w:asciiTheme="majorHAnsi" w:hAnsiTheme="majorHAnsi"/>
          <w:b/>
        </w:rPr>
        <w:t xml:space="preserve"> Table</w:t>
      </w:r>
      <w:r w:rsidRPr="005673A7">
        <w:rPr>
          <w:rFonts w:asciiTheme="majorHAnsi" w:hAnsiTheme="majorHAnsi"/>
          <w:b/>
          <w:bCs/>
        </w:rPr>
        <w:t>.xlsx</w:t>
      </w:r>
      <w:r w:rsidRPr="005673A7">
        <w:rPr>
          <w:rFonts w:asciiTheme="majorHAnsi" w:hAnsiTheme="majorHAnsi"/>
        </w:rPr>
        <w:t xml:space="preserve">. </w:t>
      </w:r>
    </w:p>
    <w:p w:rsidR="005C39CA" w:rsidRDefault="005C39CA" w:rsidP="005C39CA">
      <w:pPr>
        <w:rPr>
          <w:ins w:id="0" w:author="James Carlson" w:date="2014-03-12T11:44:00Z"/>
          <w:rFonts w:asciiTheme="majorHAnsi" w:hAnsiTheme="majorHAnsi"/>
        </w:rPr>
      </w:pPr>
      <w:ins w:id="1" w:author="James Carlson" w:date="2014-03-12T11:44:00Z">
        <w:r w:rsidRPr="005673A7">
          <w:rPr>
            <w:rFonts w:asciiTheme="majorHAnsi" w:hAnsiTheme="majorHAnsi"/>
          </w:rPr>
          <w:t>The phenotypic and normalized data are available in the accompanying file</w:t>
        </w:r>
        <w:r w:rsidRPr="005673A7">
          <w:rPr>
            <w:rFonts w:asciiTheme="majorHAnsi" w:hAnsiTheme="majorHAnsi"/>
            <w:b/>
            <w:bCs/>
          </w:rPr>
          <w:t xml:space="preserve"> </w:t>
        </w:r>
        <w:r>
          <w:rPr>
            <w:rFonts w:asciiTheme="majorHAnsi" w:hAnsiTheme="majorHAnsi"/>
            <w:b/>
            <w:bCs/>
          </w:rPr>
          <w:t>4</w:t>
        </w:r>
        <w:r w:rsidRPr="005673A7">
          <w:rPr>
            <w:rFonts w:asciiTheme="majorHAnsi" w:hAnsiTheme="majorHAnsi"/>
            <w:b/>
            <w:bCs/>
          </w:rPr>
          <w:t xml:space="preserve">. </w:t>
        </w:r>
        <w:proofErr w:type="gramStart"/>
        <w:r w:rsidRPr="00F81111">
          <w:rPr>
            <w:rFonts w:asciiTheme="majorHAnsi" w:hAnsiTheme="majorHAnsi"/>
            <w:b/>
          </w:rPr>
          <w:t xml:space="preserve">DB Insect larvae </w:t>
        </w:r>
        <w:r>
          <w:rPr>
            <w:rFonts w:asciiTheme="majorHAnsi" w:hAnsiTheme="majorHAnsi"/>
            <w:b/>
          </w:rPr>
          <w:t xml:space="preserve">Phenotypic and </w:t>
        </w:r>
        <w:r w:rsidRPr="00F81111">
          <w:rPr>
            <w:rFonts w:asciiTheme="majorHAnsi" w:hAnsiTheme="majorHAnsi"/>
            <w:b/>
          </w:rPr>
          <w:t>Processed Data</w:t>
        </w:r>
        <w:r w:rsidRPr="005673A7">
          <w:rPr>
            <w:rFonts w:asciiTheme="majorHAnsi" w:hAnsiTheme="majorHAnsi"/>
            <w:b/>
            <w:bCs/>
          </w:rPr>
          <w:t>.xlsx</w:t>
        </w:r>
        <w:r w:rsidRPr="005673A7">
          <w:rPr>
            <w:rFonts w:asciiTheme="majorHAnsi" w:hAnsiTheme="majorHAnsi"/>
          </w:rPr>
          <w:t>.</w:t>
        </w:r>
        <w:proofErr w:type="gramEnd"/>
        <w:r w:rsidRPr="005673A7">
          <w:rPr>
            <w:rFonts w:asciiTheme="majorHAnsi" w:hAnsiTheme="majorHAnsi"/>
          </w:rPr>
          <w:t xml:space="preserve"> Sample ID and factors can be found in the </w:t>
        </w:r>
        <w:r>
          <w:rPr>
            <w:rFonts w:asciiTheme="majorHAnsi" w:hAnsiTheme="majorHAnsi"/>
          </w:rPr>
          <w:t>top 5 rows</w:t>
        </w:r>
        <w:r w:rsidRPr="005673A7">
          <w:rPr>
            <w:rFonts w:asciiTheme="majorHAnsi" w:hAnsiTheme="majorHAnsi"/>
          </w:rPr>
          <w:t xml:space="preserve"> in the </w:t>
        </w:r>
        <w:r>
          <w:rPr>
            <w:rFonts w:asciiTheme="majorHAnsi" w:hAnsiTheme="majorHAnsi"/>
          </w:rPr>
          <w:t>spreadsheet</w:t>
        </w:r>
        <w:r w:rsidRPr="005673A7">
          <w:rPr>
            <w:rFonts w:asciiTheme="majorHAnsi" w:hAnsiTheme="majorHAnsi"/>
          </w:rPr>
          <w:t xml:space="preserve">. </w:t>
        </w:r>
        <w:r>
          <w:rPr>
            <w:rFonts w:asciiTheme="majorHAnsi" w:hAnsiTheme="majorHAnsi"/>
          </w:rPr>
          <w:t>The spreadsheets in the GC-MS processed data file (</w:t>
        </w:r>
        <w:r>
          <w:rPr>
            <w:rFonts w:asciiTheme="majorHAnsi" w:hAnsiTheme="majorHAnsi"/>
            <w:b/>
          </w:rPr>
          <w:t>4</w:t>
        </w:r>
        <w:r w:rsidRPr="00E74DCE">
          <w:rPr>
            <w:rFonts w:asciiTheme="majorHAnsi" w:hAnsiTheme="majorHAnsi"/>
            <w:b/>
          </w:rPr>
          <w:t>. DB Insect larvae Phenotypic and Processed Data</w:t>
        </w:r>
        <w:r>
          <w:rPr>
            <w:rFonts w:asciiTheme="majorHAnsi" w:hAnsiTheme="majorHAnsi"/>
          </w:rPr>
          <w:t xml:space="preserve">) has a BinBase Processed Data tab. This tab shows the peak height value (not normalized) output from BinBase. </w:t>
        </w:r>
      </w:ins>
    </w:p>
    <w:p w:rsidR="00E25C78" w:rsidRPr="00E25C78" w:rsidRDefault="00E25C78" w:rsidP="00E25C78">
      <w:pPr>
        <w:rPr>
          <w:rFonts w:asciiTheme="majorHAnsi" w:hAnsiTheme="majorHAnsi"/>
        </w:rPr>
      </w:pPr>
      <w:bookmarkStart w:id="2" w:name="_GoBack"/>
      <w:bookmarkEnd w:id="2"/>
      <w:r>
        <w:rPr>
          <w:rFonts w:asciiTheme="majorHAnsi" w:hAnsiTheme="majorHAnsi"/>
        </w:rPr>
        <w:t xml:space="preserve">The raw data in netCDF format is available in the accompanying file </w:t>
      </w:r>
      <w:del w:id="3" w:author="James Carlson" w:date="2014-03-12T11:44:00Z">
        <w:r w:rsidDel="005C39CA">
          <w:rPr>
            <w:rFonts w:asciiTheme="majorHAnsi" w:hAnsiTheme="majorHAnsi"/>
            <w:b/>
          </w:rPr>
          <w:delText>4</w:delText>
        </w:r>
      </w:del>
      <w:ins w:id="4" w:author="James Carlson" w:date="2014-03-12T11:44:00Z">
        <w:r w:rsidR="005C39CA">
          <w:rPr>
            <w:rFonts w:asciiTheme="majorHAnsi" w:hAnsiTheme="majorHAnsi"/>
            <w:b/>
          </w:rPr>
          <w:t>5</w:t>
        </w:r>
      </w:ins>
      <w:r>
        <w:rPr>
          <w:rFonts w:asciiTheme="majorHAnsi" w:hAnsiTheme="majorHAnsi"/>
          <w:b/>
        </w:rPr>
        <w:t>. DB Insect larvae Raw Data.zip</w:t>
      </w:r>
      <w:r>
        <w:rPr>
          <w:rFonts w:asciiTheme="majorHAnsi" w:hAnsiTheme="majorHAnsi"/>
        </w:rPr>
        <w:t xml:space="preserve">. </w:t>
      </w:r>
      <w:r w:rsidR="00F7490A">
        <w:rPr>
          <w:rFonts w:asciiTheme="majorHAnsi" w:hAnsiTheme="majorHAnsi"/>
        </w:rPr>
        <w:t xml:space="preserve">A table linking datafile names to Sample IDs is present in accompanying file </w:t>
      </w:r>
      <w:r w:rsidR="00F7490A" w:rsidRPr="005673A7">
        <w:rPr>
          <w:rFonts w:asciiTheme="majorHAnsi" w:hAnsiTheme="majorHAnsi"/>
          <w:b/>
          <w:bCs/>
        </w:rPr>
        <w:t>2</w:t>
      </w:r>
      <w:r w:rsidR="00F7490A">
        <w:rPr>
          <w:rFonts w:asciiTheme="majorHAnsi" w:hAnsiTheme="majorHAnsi"/>
          <w:b/>
          <w:bCs/>
        </w:rPr>
        <w:t>.</w:t>
      </w:r>
      <w:r w:rsidR="00F7490A" w:rsidRPr="00F81111">
        <w:rPr>
          <w:rFonts w:asciiTheme="majorHAnsi" w:hAnsiTheme="majorHAnsi"/>
          <w:b/>
        </w:rPr>
        <w:t xml:space="preserve"> DB Insect larvae Study Design</w:t>
      </w:r>
      <w:r w:rsidR="00F7490A">
        <w:rPr>
          <w:rFonts w:asciiTheme="majorHAnsi" w:hAnsiTheme="majorHAnsi"/>
          <w:b/>
        </w:rPr>
        <w:t xml:space="preserve"> Table</w:t>
      </w:r>
      <w:r w:rsidR="00F7490A" w:rsidRPr="005673A7">
        <w:rPr>
          <w:rFonts w:asciiTheme="majorHAnsi" w:hAnsiTheme="majorHAnsi"/>
          <w:b/>
          <w:bCs/>
        </w:rPr>
        <w:t>.xlsx</w:t>
      </w:r>
      <w:r w:rsidR="00F7490A" w:rsidRPr="005673A7">
        <w:rPr>
          <w:rFonts w:asciiTheme="majorHAnsi" w:hAnsiTheme="majorHAnsi"/>
        </w:rPr>
        <w:t xml:space="preserve">. </w:t>
      </w:r>
      <w:r w:rsidR="00F7490A">
        <w:rPr>
          <w:rFonts w:asciiTheme="majorHAnsi" w:hAnsiTheme="majorHAnsi"/>
        </w:rPr>
        <w:t xml:space="preserve"> </w:t>
      </w:r>
    </w:p>
    <w:p w:rsidR="001372C5" w:rsidDel="005C39CA" w:rsidRDefault="00E25C78" w:rsidP="00E74DCE">
      <w:pPr>
        <w:rPr>
          <w:del w:id="5" w:author="James Carlson" w:date="2014-03-12T11:44:00Z"/>
          <w:rFonts w:asciiTheme="majorHAnsi" w:hAnsiTheme="majorHAnsi"/>
        </w:rPr>
      </w:pPr>
      <w:del w:id="6" w:author="James Carlson" w:date="2014-03-12T11:44:00Z">
        <w:r w:rsidRPr="005673A7" w:rsidDel="005C39CA">
          <w:rPr>
            <w:rFonts w:asciiTheme="majorHAnsi" w:hAnsiTheme="majorHAnsi"/>
          </w:rPr>
          <w:delText>The phenotypic and normalized data are available in the accompanying file</w:delText>
        </w:r>
        <w:r w:rsidRPr="005673A7" w:rsidDel="005C39CA">
          <w:rPr>
            <w:rFonts w:asciiTheme="majorHAnsi" w:hAnsiTheme="majorHAnsi"/>
            <w:b/>
            <w:bCs/>
          </w:rPr>
          <w:delText xml:space="preserve"> </w:delText>
        </w:r>
        <w:r w:rsidR="00F7490A" w:rsidDel="005C39CA">
          <w:rPr>
            <w:rFonts w:asciiTheme="majorHAnsi" w:hAnsiTheme="majorHAnsi"/>
            <w:b/>
            <w:bCs/>
          </w:rPr>
          <w:delText>5</w:delText>
        </w:r>
        <w:r w:rsidRPr="005673A7" w:rsidDel="005C39CA">
          <w:rPr>
            <w:rFonts w:asciiTheme="majorHAnsi" w:hAnsiTheme="majorHAnsi"/>
            <w:b/>
            <w:bCs/>
          </w:rPr>
          <w:delText xml:space="preserve">. </w:delText>
        </w:r>
        <w:r w:rsidRPr="00F81111" w:rsidDel="005C39CA">
          <w:rPr>
            <w:rFonts w:asciiTheme="majorHAnsi" w:hAnsiTheme="majorHAnsi"/>
            <w:b/>
          </w:rPr>
          <w:delText xml:space="preserve">DB Insect larvae </w:delText>
        </w:r>
        <w:r w:rsidDel="005C39CA">
          <w:rPr>
            <w:rFonts w:asciiTheme="majorHAnsi" w:hAnsiTheme="majorHAnsi"/>
            <w:b/>
          </w:rPr>
          <w:delText xml:space="preserve">Phenotypic and </w:delText>
        </w:r>
        <w:r w:rsidRPr="00F81111" w:rsidDel="005C39CA">
          <w:rPr>
            <w:rFonts w:asciiTheme="majorHAnsi" w:hAnsiTheme="majorHAnsi"/>
            <w:b/>
          </w:rPr>
          <w:delText>Processed Data</w:delText>
        </w:r>
        <w:r w:rsidRPr="005673A7" w:rsidDel="005C39CA">
          <w:rPr>
            <w:rFonts w:asciiTheme="majorHAnsi" w:hAnsiTheme="majorHAnsi"/>
            <w:b/>
            <w:bCs/>
          </w:rPr>
          <w:delText>.xlsx</w:delText>
        </w:r>
        <w:r w:rsidRPr="005673A7" w:rsidDel="005C39CA">
          <w:rPr>
            <w:rFonts w:asciiTheme="majorHAnsi" w:hAnsiTheme="majorHAnsi"/>
          </w:rPr>
          <w:delText xml:space="preserve">. Sample ID and factors can be found in the </w:delText>
        </w:r>
        <w:r w:rsidR="00F7490A" w:rsidDel="005C39CA">
          <w:rPr>
            <w:rFonts w:asciiTheme="majorHAnsi" w:hAnsiTheme="majorHAnsi"/>
          </w:rPr>
          <w:delText xml:space="preserve">top </w:delText>
        </w:r>
        <w:r w:rsidR="003C7BAE" w:rsidDel="005C39CA">
          <w:rPr>
            <w:rFonts w:asciiTheme="majorHAnsi" w:hAnsiTheme="majorHAnsi"/>
          </w:rPr>
          <w:delText xml:space="preserve">5 </w:delText>
        </w:r>
        <w:r w:rsidR="00F7490A" w:rsidDel="005C39CA">
          <w:rPr>
            <w:rFonts w:asciiTheme="majorHAnsi" w:hAnsiTheme="majorHAnsi"/>
          </w:rPr>
          <w:delText>rows</w:delText>
        </w:r>
        <w:r w:rsidRPr="005673A7" w:rsidDel="005C39CA">
          <w:rPr>
            <w:rFonts w:asciiTheme="majorHAnsi" w:hAnsiTheme="majorHAnsi"/>
          </w:rPr>
          <w:delText xml:space="preserve"> in the </w:delText>
        </w:r>
        <w:r w:rsidR="00F7490A" w:rsidDel="005C39CA">
          <w:rPr>
            <w:rFonts w:asciiTheme="majorHAnsi" w:hAnsiTheme="majorHAnsi"/>
          </w:rPr>
          <w:delText>spreadsheet</w:delText>
        </w:r>
        <w:r w:rsidRPr="005673A7" w:rsidDel="005C39CA">
          <w:rPr>
            <w:rFonts w:asciiTheme="majorHAnsi" w:hAnsiTheme="majorHAnsi"/>
          </w:rPr>
          <w:delText xml:space="preserve">. </w:delText>
        </w:r>
        <w:r w:rsidR="001372C5" w:rsidDel="005C39CA">
          <w:rPr>
            <w:rFonts w:asciiTheme="majorHAnsi" w:hAnsiTheme="majorHAnsi"/>
          </w:rPr>
          <w:delText xml:space="preserve">The spreadsheets in the GC-MS processed data file </w:delText>
        </w:r>
        <w:r w:rsidR="00CF1D6F" w:rsidDel="005C39CA">
          <w:rPr>
            <w:rFonts w:asciiTheme="majorHAnsi" w:hAnsiTheme="majorHAnsi"/>
          </w:rPr>
          <w:delText>(</w:delText>
        </w:r>
        <w:r w:rsidRPr="00E74DCE" w:rsidDel="005C39CA">
          <w:rPr>
            <w:rFonts w:asciiTheme="majorHAnsi" w:hAnsiTheme="majorHAnsi"/>
            <w:b/>
          </w:rPr>
          <w:delText xml:space="preserve">5. </w:delText>
        </w:r>
        <w:r w:rsidR="00CF1D6F" w:rsidRPr="00E74DCE" w:rsidDel="005C39CA">
          <w:rPr>
            <w:rFonts w:asciiTheme="majorHAnsi" w:hAnsiTheme="majorHAnsi"/>
            <w:b/>
          </w:rPr>
          <w:delText xml:space="preserve">DB Insect larvae </w:delText>
        </w:r>
        <w:r w:rsidRPr="00E74DCE" w:rsidDel="005C39CA">
          <w:rPr>
            <w:rFonts w:asciiTheme="majorHAnsi" w:hAnsiTheme="majorHAnsi"/>
            <w:b/>
          </w:rPr>
          <w:delText xml:space="preserve">Phenotypic and </w:delText>
        </w:r>
        <w:r w:rsidR="00CF1D6F" w:rsidRPr="00E74DCE" w:rsidDel="005C39CA">
          <w:rPr>
            <w:rFonts w:asciiTheme="majorHAnsi" w:hAnsiTheme="majorHAnsi"/>
            <w:b/>
          </w:rPr>
          <w:delText>Processed Data</w:delText>
        </w:r>
        <w:r w:rsidR="00CF1D6F" w:rsidDel="005C39CA">
          <w:rPr>
            <w:rFonts w:asciiTheme="majorHAnsi" w:hAnsiTheme="majorHAnsi"/>
          </w:rPr>
          <w:delText xml:space="preserve">) </w:delText>
        </w:r>
        <w:r w:rsidR="009C1514" w:rsidDel="005C39CA">
          <w:rPr>
            <w:rFonts w:asciiTheme="majorHAnsi" w:hAnsiTheme="majorHAnsi"/>
          </w:rPr>
          <w:delText>has a</w:delText>
        </w:r>
        <w:r w:rsidR="00423221" w:rsidDel="005C39CA">
          <w:rPr>
            <w:rFonts w:asciiTheme="majorHAnsi" w:hAnsiTheme="majorHAnsi"/>
          </w:rPr>
          <w:delText xml:space="preserve"> </w:delText>
        </w:r>
        <w:r w:rsidR="002F682F" w:rsidDel="005C39CA">
          <w:rPr>
            <w:rFonts w:asciiTheme="majorHAnsi" w:hAnsiTheme="majorHAnsi"/>
          </w:rPr>
          <w:delText xml:space="preserve">BinBase </w:delText>
        </w:r>
        <w:r w:rsidR="00573F6E" w:rsidDel="005C39CA">
          <w:rPr>
            <w:rFonts w:asciiTheme="majorHAnsi" w:hAnsiTheme="majorHAnsi"/>
          </w:rPr>
          <w:delText>Processed D</w:delText>
        </w:r>
        <w:r w:rsidR="00CF1D6F" w:rsidDel="005C39CA">
          <w:rPr>
            <w:rFonts w:asciiTheme="majorHAnsi" w:hAnsiTheme="majorHAnsi"/>
          </w:rPr>
          <w:delText>ata</w:delText>
        </w:r>
        <w:r w:rsidR="009C1514" w:rsidDel="005C39CA">
          <w:rPr>
            <w:rFonts w:asciiTheme="majorHAnsi" w:hAnsiTheme="majorHAnsi"/>
          </w:rPr>
          <w:delText xml:space="preserve"> tab. This tab </w:delText>
        </w:r>
        <w:r w:rsidR="001372C5" w:rsidDel="005C39CA">
          <w:rPr>
            <w:rFonts w:asciiTheme="majorHAnsi" w:hAnsiTheme="majorHAnsi"/>
          </w:rPr>
          <w:delText>show</w:delText>
        </w:r>
        <w:r w:rsidR="009C1514" w:rsidDel="005C39CA">
          <w:rPr>
            <w:rFonts w:asciiTheme="majorHAnsi" w:hAnsiTheme="majorHAnsi"/>
          </w:rPr>
          <w:delText>s</w:delText>
        </w:r>
        <w:r w:rsidR="001372C5" w:rsidDel="005C39CA">
          <w:rPr>
            <w:rFonts w:asciiTheme="majorHAnsi" w:hAnsiTheme="majorHAnsi"/>
          </w:rPr>
          <w:delText xml:space="preserve"> the </w:delText>
        </w:r>
        <w:r w:rsidR="00423221" w:rsidDel="005C39CA">
          <w:rPr>
            <w:rFonts w:asciiTheme="majorHAnsi" w:hAnsiTheme="majorHAnsi"/>
          </w:rPr>
          <w:delText xml:space="preserve">peak </w:delText>
        </w:r>
        <w:r w:rsidR="009C1514" w:rsidDel="005C39CA">
          <w:rPr>
            <w:rFonts w:asciiTheme="majorHAnsi" w:hAnsiTheme="majorHAnsi"/>
          </w:rPr>
          <w:delText xml:space="preserve">height value (not normalized) </w:delText>
        </w:r>
        <w:r w:rsidR="001372C5" w:rsidDel="005C39CA">
          <w:rPr>
            <w:rFonts w:asciiTheme="majorHAnsi" w:hAnsiTheme="majorHAnsi"/>
          </w:rPr>
          <w:delText xml:space="preserve">output from BinBase. </w:delText>
        </w:r>
      </w:del>
    </w:p>
    <w:p w:rsidR="005673A7" w:rsidRDefault="005673A7" w:rsidP="001372C5">
      <w:pPr>
        <w:spacing w:after="0" w:line="240" w:lineRule="auto"/>
        <w:rPr>
          <w:rFonts w:asciiTheme="majorHAnsi" w:hAnsiTheme="majorHAnsi"/>
        </w:rPr>
      </w:pPr>
    </w:p>
    <w:p w:rsidR="007206DD" w:rsidRPr="00E74DCE" w:rsidRDefault="005673A7" w:rsidP="00E74DCE">
      <w:pPr>
        <w:rPr>
          <w:rFonts w:asciiTheme="majorHAnsi" w:hAnsiTheme="majorHAnsi"/>
          <w:sz w:val="24"/>
          <w:szCs w:val="24"/>
        </w:rPr>
      </w:pPr>
      <w:r w:rsidRPr="00E74DCE">
        <w:rPr>
          <w:rFonts w:asciiTheme="majorHAnsi" w:hAnsiTheme="majorHAnsi"/>
          <w:b/>
          <w:sz w:val="24"/>
          <w:szCs w:val="24"/>
        </w:rPr>
        <w:t>References:</w:t>
      </w:r>
      <w:r w:rsidRPr="00E74DCE" w:rsidDel="005673A7">
        <w:rPr>
          <w:rFonts w:asciiTheme="majorHAnsi" w:hAnsiTheme="majorHAnsi"/>
          <w:sz w:val="24"/>
          <w:szCs w:val="24"/>
        </w:rPr>
        <w:t xml:space="preserve"> </w:t>
      </w:r>
    </w:p>
    <w:p w:rsidR="001C01DD" w:rsidRPr="00E74DCE" w:rsidRDefault="001C01DD" w:rsidP="001C01DD">
      <w:pPr>
        <w:tabs>
          <w:tab w:val="right" w:pos="540"/>
          <w:tab w:val="left" w:pos="720"/>
        </w:tabs>
        <w:spacing w:after="240" w:line="240" w:lineRule="auto"/>
        <w:ind w:left="720" w:hanging="720"/>
        <w:rPr>
          <w:rFonts w:asciiTheme="majorHAnsi" w:hAnsiTheme="majorHAnsi"/>
          <w:noProof/>
          <w:sz w:val="24"/>
          <w:szCs w:val="24"/>
        </w:rPr>
      </w:pPr>
      <w:r w:rsidRPr="00E74DCE">
        <w:rPr>
          <w:rFonts w:asciiTheme="majorHAnsi" w:hAnsiTheme="majorHAnsi"/>
          <w:noProof/>
          <w:sz w:val="24"/>
          <w:szCs w:val="24"/>
        </w:rPr>
        <w:t>1</w:t>
      </w:r>
      <w:r w:rsidR="009C1514">
        <w:rPr>
          <w:rFonts w:asciiTheme="majorHAnsi" w:hAnsiTheme="majorHAnsi"/>
          <w:noProof/>
          <w:sz w:val="24"/>
          <w:szCs w:val="24"/>
        </w:rPr>
        <w:t>.</w:t>
      </w:r>
      <w:r w:rsidRPr="00E74DCE">
        <w:rPr>
          <w:rFonts w:asciiTheme="majorHAnsi" w:hAnsiTheme="majorHAnsi"/>
          <w:noProof/>
          <w:sz w:val="24"/>
          <w:szCs w:val="24"/>
        </w:rPr>
        <w:t xml:space="preserve"> </w:t>
      </w:r>
      <w:r w:rsidRPr="00E74DCE">
        <w:rPr>
          <w:rFonts w:asciiTheme="majorHAnsi" w:hAnsiTheme="majorHAnsi"/>
          <w:noProof/>
          <w:sz w:val="24"/>
          <w:szCs w:val="24"/>
        </w:rPr>
        <w:tab/>
        <w:t>Conley JM, Funk DH, Buchwalter DB: Selenium bioaccumulation and maternal transfer in the mayfly Centroptilum triangulifer in a life-cycle, periphyton-biofilm trophic assay. Environ Sci Tech 2009;43:7952-7957.</w:t>
      </w:r>
    </w:p>
    <w:p w:rsidR="001C01DD" w:rsidRPr="00E74DCE" w:rsidRDefault="001C01DD" w:rsidP="001C01DD">
      <w:pPr>
        <w:tabs>
          <w:tab w:val="right" w:pos="540"/>
          <w:tab w:val="left" w:pos="720"/>
        </w:tabs>
        <w:spacing w:after="240" w:line="240" w:lineRule="auto"/>
        <w:ind w:left="720" w:hanging="720"/>
        <w:rPr>
          <w:rFonts w:asciiTheme="majorHAnsi" w:hAnsiTheme="majorHAnsi"/>
          <w:noProof/>
          <w:sz w:val="24"/>
          <w:szCs w:val="24"/>
        </w:rPr>
      </w:pPr>
      <w:r w:rsidRPr="00E74DCE">
        <w:rPr>
          <w:rFonts w:asciiTheme="majorHAnsi" w:hAnsiTheme="majorHAnsi"/>
          <w:noProof/>
          <w:sz w:val="24"/>
          <w:szCs w:val="24"/>
        </w:rPr>
        <w:lastRenderedPageBreak/>
        <w:tab/>
        <w:t>2</w:t>
      </w:r>
      <w:r w:rsidR="009C1514">
        <w:rPr>
          <w:rFonts w:asciiTheme="majorHAnsi" w:hAnsiTheme="majorHAnsi"/>
          <w:noProof/>
          <w:sz w:val="24"/>
          <w:szCs w:val="24"/>
        </w:rPr>
        <w:t>.</w:t>
      </w:r>
      <w:r w:rsidRPr="00E74DCE">
        <w:rPr>
          <w:rFonts w:asciiTheme="majorHAnsi" w:hAnsiTheme="majorHAnsi"/>
          <w:noProof/>
          <w:sz w:val="24"/>
          <w:szCs w:val="24"/>
        </w:rPr>
        <w:t xml:space="preserve"> Conley JM, Funk DH, Cariello NJ, Buchwalter DB: Food rationing affects dietary selenium bioaccumulation and life cycle performance in the mayfly Centroptilum triangulifer. Ecotoxicology 2011;20:1840-1851.</w:t>
      </w:r>
    </w:p>
    <w:p w:rsidR="001C01DD" w:rsidRPr="00E74DCE" w:rsidRDefault="001C01DD" w:rsidP="001C01DD">
      <w:pPr>
        <w:tabs>
          <w:tab w:val="right" w:pos="540"/>
          <w:tab w:val="left" w:pos="720"/>
        </w:tabs>
        <w:spacing w:after="240" w:line="240" w:lineRule="auto"/>
        <w:ind w:left="720" w:hanging="720"/>
        <w:rPr>
          <w:rFonts w:asciiTheme="majorHAnsi" w:hAnsiTheme="majorHAnsi"/>
          <w:noProof/>
          <w:sz w:val="24"/>
          <w:szCs w:val="24"/>
        </w:rPr>
      </w:pPr>
      <w:r w:rsidRPr="00E74DCE">
        <w:rPr>
          <w:rFonts w:asciiTheme="majorHAnsi" w:hAnsiTheme="majorHAnsi"/>
          <w:noProof/>
          <w:sz w:val="24"/>
          <w:szCs w:val="24"/>
        </w:rPr>
        <w:t>3</w:t>
      </w:r>
      <w:r w:rsidR="009C1514">
        <w:rPr>
          <w:rFonts w:asciiTheme="majorHAnsi" w:hAnsiTheme="majorHAnsi"/>
          <w:noProof/>
          <w:sz w:val="24"/>
          <w:szCs w:val="24"/>
        </w:rPr>
        <w:t>.</w:t>
      </w:r>
      <w:r w:rsidRPr="00E74DCE">
        <w:rPr>
          <w:rFonts w:asciiTheme="majorHAnsi" w:hAnsiTheme="majorHAnsi"/>
          <w:noProof/>
          <w:sz w:val="24"/>
          <w:szCs w:val="24"/>
        </w:rPr>
        <w:t xml:space="preserve"> Conley JM, Funk DH, Hesterberg DH, Hsu LC, Kan J, Liu YT, Buchwalter DB: Bioconcentration and Biotransformation of Selenite versus Selenate Exposed Periphyton and Subsequent Toxicity to the Mayfly Centroptilum triangulifer. Environ Sci Technol 2013;47:7965-7973.</w:t>
      </w:r>
    </w:p>
    <w:p w:rsidR="001C01DD" w:rsidRPr="00E74DCE" w:rsidRDefault="001C01DD" w:rsidP="001C01DD">
      <w:pPr>
        <w:tabs>
          <w:tab w:val="right" w:pos="540"/>
          <w:tab w:val="left" w:pos="720"/>
        </w:tabs>
        <w:spacing w:after="240" w:line="240" w:lineRule="auto"/>
        <w:ind w:left="720" w:hanging="720"/>
        <w:rPr>
          <w:rFonts w:asciiTheme="majorHAnsi" w:hAnsiTheme="majorHAnsi"/>
          <w:noProof/>
          <w:sz w:val="24"/>
          <w:szCs w:val="24"/>
        </w:rPr>
      </w:pPr>
      <w:r w:rsidRPr="00E74DCE">
        <w:rPr>
          <w:rFonts w:asciiTheme="majorHAnsi" w:hAnsiTheme="majorHAnsi"/>
          <w:noProof/>
          <w:sz w:val="24"/>
          <w:szCs w:val="24"/>
        </w:rPr>
        <w:t>4</w:t>
      </w:r>
      <w:r w:rsidR="009C1514">
        <w:rPr>
          <w:rFonts w:asciiTheme="majorHAnsi" w:hAnsiTheme="majorHAnsi"/>
          <w:noProof/>
          <w:sz w:val="24"/>
          <w:szCs w:val="24"/>
        </w:rPr>
        <w:t>.</w:t>
      </w:r>
      <w:r w:rsidRPr="00E74DCE">
        <w:rPr>
          <w:rFonts w:asciiTheme="majorHAnsi" w:hAnsiTheme="majorHAnsi"/>
          <w:noProof/>
          <w:sz w:val="24"/>
          <w:szCs w:val="24"/>
        </w:rPr>
        <w:t xml:space="preserve"> Kim KS, Funk DH, Buchwalter DB: Dietary (periphyton) and aqueous Zn bioaccumulation dynamics in the mayfly Centroptilum triangulifer. Ecotoxicology 2012;21:2288-2296.</w:t>
      </w:r>
    </w:p>
    <w:p w:rsidR="001C01DD" w:rsidRPr="00E74DCE" w:rsidRDefault="001C01DD" w:rsidP="001C01DD">
      <w:pPr>
        <w:tabs>
          <w:tab w:val="right" w:pos="540"/>
          <w:tab w:val="left" w:pos="720"/>
        </w:tabs>
        <w:spacing w:after="240" w:line="240" w:lineRule="auto"/>
        <w:ind w:left="720" w:hanging="720"/>
        <w:rPr>
          <w:rFonts w:asciiTheme="majorHAnsi" w:hAnsiTheme="majorHAnsi"/>
          <w:noProof/>
          <w:sz w:val="24"/>
          <w:szCs w:val="24"/>
        </w:rPr>
      </w:pPr>
      <w:r w:rsidRPr="00E74DCE">
        <w:rPr>
          <w:rFonts w:asciiTheme="majorHAnsi" w:hAnsiTheme="majorHAnsi"/>
          <w:noProof/>
          <w:sz w:val="24"/>
          <w:szCs w:val="24"/>
        </w:rPr>
        <w:tab/>
        <w:t>5</w:t>
      </w:r>
      <w:r w:rsidR="009C1514">
        <w:rPr>
          <w:rFonts w:asciiTheme="majorHAnsi" w:hAnsiTheme="majorHAnsi"/>
          <w:noProof/>
          <w:sz w:val="24"/>
          <w:szCs w:val="24"/>
        </w:rPr>
        <w:t>.</w:t>
      </w:r>
      <w:r w:rsidRPr="00E74DCE">
        <w:rPr>
          <w:rFonts w:asciiTheme="majorHAnsi" w:hAnsiTheme="majorHAnsi"/>
          <w:noProof/>
          <w:sz w:val="24"/>
          <w:szCs w:val="24"/>
        </w:rPr>
        <w:t xml:space="preserve"> Kunz JL, Conley JM, Buchwalter DB, Norberg-King TJ, Kemble NE, Wang N, Ingersoll CG: Use of reconstituted waters to evaluate effects of elevated major ions associated with mountaintop coal mining on freshwater invertebrates. Environ Toxicol Chem 2013;32:2826-2835.</w:t>
      </w:r>
    </w:p>
    <w:p w:rsidR="001C01DD" w:rsidRPr="00E74DCE" w:rsidRDefault="001C01DD" w:rsidP="001C01DD">
      <w:pPr>
        <w:tabs>
          <w:tab w:val="right" w:pos="540"/>
          <w:tab w:val="left" w:pos="720"/>
        </w:tabs>
        <w:spacing w:after="240" w:line="240" w:lineRule="auto"/>
        <w:ind w:left="720" w:hanging="720"/>
        <w:rPr>
          <w:rFonts w:asciiTheme="majorHAnsi" w:hAnsiTheme="majorHAnsi"/>
          <w:noProof/>
          <w:sz w:val="24"/>
          <w:szCs w:val="24"/>
        </w:rPr>
      </w:pPr>
      <w:r w:rsidRPr="00E74DCE">
        <w:rPr>
          <w:rFonts w:asciiTheme="majorHAnsi" w:hAnsiTheme="majorHAnsi"/>
          <w:noProof/>
          <w:sz w:val="24"/>
          <w:szCs w:val="24"/>
        </w:rPr>
        <w:t>6</w:t>
      </w:r>
      <w:r w:rsidR="009C1514">
        <w:rPr>
          <w:rFonts w:asciiTheme="majorHAnsi" w:hAnsiTheme="majorHAnsi"/>
          <w:noProof/>
          <w:sz w:val="24"/>
          <w:szCs w:val="24"/>
        </w:rPr>
        <w:t>.</w:t>
      </w:r>
      <w:r w:rsidRPr="00E74DCE">
        <w:rPr>
          <w:rFonts w:asciiTheme="majorHAnsi" w:hAnsiTheme="majorHAnsi"/>
          <w:noProof/>
          <w:sz w:val="24"/>
          <w:szCs w:val="24"/>
        </w:rPr>
        <w:t xml:space="preserve"> Xie L, Funk DH, Buchwalter DB: Trophic transfer of Cd from natural periphyton biofilms to the grazing mayfly </w:t>
      </w:r>
      <w:r w:rsidRPr="00E74DCE">
        <w:rPr>
          <w:rFonts w:asciiTheme="majorHAnsi" w:hAnsiTheme="majorHAnsi"/>
          <w:i/>
          <w:noProof/>
          <w:sz w:val="24"/>
          <w:szCs w:val="24"/>
        </w:rPr>
        <w:t>Centroptilum triangulifer</w:t>
      </w:r>
      <w:r w:rsidRPr="00E74DCE">
        <w:rPr>
          <w:rFonts w:asciiTheme="majorHAnsi" w:hAnsiTheme="majorHAnsi"/>
          <w:noProof/>
          <w:sz w:val="24"/>
          <w:szCs w:val="24"/>
        </w:rPr>
        <w:t xml:space="preserve"> in a life cycle test. Environmental Pollution 2010;158:272-277.</w:t>
      </w:r>
    </w:p>
    <w:p w:rsidR="001C01DD" w:rsidRPr="00E74DCE" w:rsidRDefault="001C01DD" w:rsidP="001C01DD">
      <w:pPr>
        <w:tabs>
          <w:tab w:val="right" w:pos="540"/>
          <w:tab w:val="left" w:pos="720"/>
        </w:tabs>
        <w:spacing w:after="0" w:line="240" w:lineRule="auto"/>
        <w:ind w:left="720" w:hanging="720"/>
        <w:rPr>
          <w:rFonts w:asciiTheme="majorHAnsi" w:hAnsiTheme="majorHAnsi"/>
          <w:noProof/>
          <w:sz w:val="24"/>
          <w:szCs w:val="24"/>
        </w:rPr>
      </w:pPr>
      <w:r w:rsidRPr="00E74DCE">
        <w:rPr>
          <w:rFonts w:asciiTheme="majorHAnsi" w:hAnsiTheme="majorHAnsi"/>
          <w:noProof/>
          <w:sz w:val="24"/>
          <w:szCs w:val="24"/>
        </w:rPr>
        <w:t>7</w:t>
      </w:r>
      <w:r w:rsidR="009C1514">
        <w:rPr>
          <w:rFonts w:asciiTheme="majorHAnsi" w:hAnsiTheme="majorHAnsi"/>
          <w:noProof/>
          <w:sz w:val="24"/>
          <w:szCs w:val="24"/>
        </w:rPr>
        <w:t>.</w:t>
      </w:r>
      <w:r w:rsidRPr="00E74DCE">
        <w:rPr>
          <w:rFonts w:asciiTheme="majorHAnsi" w:hAnsiTheme="majorHAnsi"/>
          <w:noProof/>
          <w:sz w:val="24"/>
          <w:szCs w:val="24"/>
        </w:rPr>
        <w:t xml:space="preserve"> Xie L, Buchwalter DB: Cadmium exposure route affects antioxidant responses in the mayfly Centroptilum triangulifer. Aquat Toxicol 2011;105:199-205.</w:t>
      </w:r>
    </w:p>
    <w:p w:rsidR="007206DD" w:rsidRPr="00E74DCE" w:rsidRDefault="007206DD" w:rsidP="001C01DD">
      <w:pPr>
        <w:tabs>
          <w:tab w:val="right" w:pos="540"/>
          <w:tab w:val="left" w:pos="720"/>
        </w:tabs>
        <w:spacing w:after="0" w:line="240" w:lineRule="auto"/>
        <w:ind w:left="720" w:hanging="720"/>
        <w:rPr>
          <w:rFonts w:asciiTheme="majorHAnsi" w:hAnsiTheme="majorHAnsi"/>
          <w:noProof/>
          <w:sz w:val="24"/>
          <w:szCs w:val="24"/>
        </w:rPr>
      </w:pPr>
    </w:p>
    <w:p w:rsidR="007206DD" w:rsidRPr="00E74DCE" w:rsidRDefault="007206DD" w:rsidP="00E74DCE">
      <w:pPr>
        <w:ind w:left="720" w:hanging="720"/>
        <w:rPr>
          <w:rFonts w:asciiTheme="majorHAnsi" w:hAnsiTheme="majorHAnsi"/>
          <w:sz w:val="24"/>
          <w:szCs w:val="24"/>
        </w:rPr>
      </w:pPr>
      <w:r w:rsidRPr="00E74DCE">
        <w:rPr>
          <w:rFonts w:asciiTheme="majorHAnsi" w:hAnsiTheme="majorHAnsi"/>
          <w:sz w:val="24"/>
          <w:szCs w:val="24"/>
        </w:rPr>
        <w:t>8</w:t>
      </w:r>
      <w:r w:rsidR="009C1514">
        <w:rPr>
          <w:rFonts w:asciiTheme="majorHAnsi" w:hAnsiTheme="majorHAnsi"/>
          <w:sz w:val="24"/>
          <w:szCs w:val="24"/>
        </w:rPr>
        <w:t>.</w:t>
      </w:r>
      <w:r w:rsidRPr="00E74DCE">
        <w:rPr>
          <w:rFonts w:asciiTheme="majorHAnsi" w:hAnsiTheme="majorHAnsi"/>
          <w:sz w:val="24"/>
          <w:szCs w:val="24"/>
        </w:rPr>
        <w:t xml:space="preserve"> O Fiehn, G. </w:t>
      </w:r>
      <w:proofErr w:type="spellStart"/>
      <w:r w:rsidRPr="00E74DCE">
        <w:rPr>
          <w:rFonts w:asciiTheme="majorHAnsi" w:hAnsiTheme="majorHAnsi"/>
          <w:sz w:val="24"/>
          <w:szCs w:val="24"/>
        </w:rPr>
        <w:t>Wohlgemuth</w:t>
      </w:r>
      <w:proofErr w:type="spellEnd"/>
      <w:r w:rsidRPr="00E74DCE">
        <w:rPr>
          <w:rFonts w:asciiTheme="majorHAnsi" w:hAnsiTheme="majorHAnsi"/>
          <w:sz w:val="24"/>
          <w:szCs w:val="24"/>
        </w:rPr>
        <w:t xml:space="preserve">, M </w:t>
      </w:r>
      <w:proofErr w:type="spellStart"/>
      <w:r w:rsidRPr="00E74DCE">
        <w:rPr>
          <w:rFonts w:asciiTheme="majorHAnsi" w:hAnsiTheme="majorHAnsi"/>
          <w:sz w:val="24"/>
          <w:szCs w:val="24"/>
        </w:rPr>
        <w:t>Scholz</w:t>
      </w:r>
      <w:proofErr w:type="spellEnd"/>
      <w:r w:rsidRPr="00E74DCE">
        <w:rPr>
          <w:rFonts w:asciiTheme="majorHAnsi" w:hAnsiTheme="majorHAnsi"/>
          <w:sz w:val="24"/>
          <w:szCs w:val="24"/>
        </w:rPr>
        <w:t xml:space="preserve">, T Kind, DY Lee, Y Lu, S Moon and B </w:t>
      </w:r>
      <w:proofErr w:type="spellStart"/>
      <w:r w:rsidRPr="00E74DCE">
        <w:rPr>
          <w:rFonts w:asciiTheme="majorHAnsi" w:hAnsiTheme="majorHAnsi"/>
          <w:sz w:val="24"/>
          <w:szCs w:val="24"/>
        </w:rPr>
        <w:t>Nikolau</w:t>
      </w:r>
      <w:proofErr w:type="spellEnd"/>
      <w:r w:rsidRPr="00E74DCE">
        <w:rPr>
          <w:rFonts w:asciiTheme="majorHAnsi" w:hAnsiTheme="majorHAnsi"/>
          <w:sz w:val="24"/>
          <w:szCs w:val="24"/>
        </w:rPr>
        <w:t>:</w:t>
      </w:r>
      <w:r w:rsidR="00B32E44" w:rsidRPr="00E74DCE">
        <w:rPr>
          <w:rFonts w:asciiTheme="majorHAnsi" w:hAnsiTheme="majorHAnsi"/>
          <w:sz w:val="24"/>
          <w:szCs w:val="24"/>
        </w:rPr>
        <w:t xml:space="preserve"> Quality control for plant metabolomics: reporting MSI-compliant studies.</w:t>
      </w:r>
      <w:r w:rsidRPr="00E74DCE">
        <w:rPr>
          <w:rFonts w:asciiTheme="majorHAnsi" w:hAnsiTheme="majorHAnsi"/>
          <w:sz w:val="24"/>
          <w:szCs w:val="24"/>
        </w:rPr>
        <w:t xml:space="preserve"> The Plant Journal</w:t>
      </w:r>
      <w:r w:rsidR="00B32E44" w:rsidRPr="00E74DCE">
        <w:rPr>
          <w:rFonts w:asciiTheme="majorHAnsi" w:hAnsiTheme="majorHAnsi"/>
          <w:i/>
          <w:sz w:val="24"/>
          <w:szCs w:val="24"/>
        </w:rPr>
        <w:t xml:space="preserve"> </w:t>
      </w:r>
      <w:r w:rsidR="00B32E44" w:rsidRPr="00B46E99">
        <w:rPr>
          <w:rFonts w:asciiTheme="majorHAnsi" w:hAnsiTheme="majorHAnsi"/>
          <w:sz w:val="24"/>
          <w:szCs w:val="24"/>
        </w:rPr>
        <w:t>2008;</w:t>
      </w:r>
      <w:r w:rsidRPr="005D45C7">
        <w:rPr>
          <w:rFonts w:asciiTheme="majorHAnsi" w:hAnsiTheme="majorHAnsi"/>
          <w:sz w:val="24"/>
          <w:szCs w:val="24"/>
        </w:rPr>
        <w:t xml:space="preserve"> </w:t>
      </w:r>
      <w:r w:rsidR="00B32E44" w:rsidRPr="00E74DCE">
        <w:rPr>
          <w:rFonts w:asciiTheme="majorHAnsi" w:hAnsiTheme="majorHAnsi"/>
          <w:sz w:val="24"/>
          <w:szCs w:val="24"/>
        </w:rPr>
        <w:t>53:</w:t>
      </w:r>
      <w:r w:rsidRPr="00E74DCE">
        <w:rPr>
          <w:rFonts w:asciiTheme="majorHAnsi" w:hAnsiTheme="majorHAnsi"/>
          <w:sz w:val="24"/>
          <w:szCs w:val="24"/>
        </w:rPr>
        <w:t>691-704.</w:t>
      </w:r>
    </w:p>
    <w:p w:rsidR="007206DD" w:rsidRPr="00E74DCE" w:rsidRDefault="007206DD" w:rsidP="001C01DD">
      <w:pPr>
        <w:tabs>
          <w:tab w:val="right" w:pos="540"/>
          <w:tab w:val="left" w:pos="720"/>
        </w:tabs>
        <w:spacing w:after="0" w:line="240" w:lineRule="auto"/>
        <w:ind w:left="720" w:hanging="720"/>
        <w:rPr>
          <w:rFonts w:asciiTheme="majorHAnsi" w:hAnsiTheme="majorHAnsi"/>
          <w:noProof/>
          <w:sz w:val="24"/>
          <w:szCs w:val="24"/>
        </w:rPr>
      </w:pPr>
    </w:p>
    <w:p w:rsidR="00590696" w:rsidRPr="00E74DCE" w:rsidRDefault="00590696" w:rsidP="00F7490A">
      <w:pPr>
        <w:spacing w:line="240" w:lineRule="auto"/>
        <w:rPr>
          <w:rFonts w:asciiTheme="majorHAnsi" w:hAnsiTheme="majorHAnsi"/>
          <w:sz w:val="24"/>
          <w:szCs w:val="24"/>
        </w:rPr>
      </w:pPr>
    </w:p>
    <w:sectPr w:rsidR="00590696" w:rsidRPr="00E74DCE" w:rsidSect="00B930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52140"/>
    <w:multiLevelType w:val="hybridMultilevel"/>
    <w:tmpl w:val="2A44F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B635D2"/>
    <w:multiLevelType w:val="hybridMultilevel"/>
    <w:tmpl w:val="D8E6992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compat>
    <w:compatSetting w:name="compatibilityMode" w:uri="http://schemas.microsoft.com/office/word" w:val="12"/>
  </w:compat>
  <w:rsids>
    <w:rsidRoot w:val="00590696"/>
    <w:rsid w:val="000265C2"/>
    <w:rsid w:val="00034B9F"/>
    <w:rsid w:val="00065B05"/>
    <w:rsid w:val="0007043E"/>
    <w:rsid w:val="000D4FAC"/>
    <w:rsid w:val="001367CE"/>
    <w:rsid w:val="001372C5"/>
    <w:rsid w:val="00137BD4"/>
    <w:rsid w:val="001C01DD"/>
    <w:rsid w:val="001C73F6"/>
    <w:rsid w:val="001D61FE"/>
    <w:rsid w:val="001E5E78"/>
    <w:rsid w:val="002B0FCE"/>
    <w:rsid w:val="002C70D9"/>
    <w:rsid w:val="002F682F"/>
    <w:rsid w:val="002F7E9D"/>
    <w:rsid w:val="00317DE5"/>
    <w:rsid w:val="00333A49"/>
    <w:rsid w:val="00384585"/>
    <w:rsid w:val="003C7BAE"/>
    <w:rsid w:val="00413EC5"/>
    <w:rsid w:val="00423221"/>
    <w:rsid w:val="00435F73"/>
    <w:rsid w:val="004B0F6B"/>
    <w:rsid w:val="004C2685"/>
    <w:rsid w:val="004D0515"/>
    <w:rsid w:val="0052717E"/>
    <w:rsid w:val="00546F8F"/>
    <w:rsid w:val="005673A7"/>
    <w:rsid w:val="00573F6E"/>
    <w:rsid w:val="005817E1"/>
    <w:rsid w:val="00584325"/>
    <w:rsid w:val="00590696"/>
    <w:rsid w:val="005C39CA"/>
    <w:rsid w:val="005D45C7"/>
    <w:rsid w:val="0061757F"/>
    <w:rsid w:val="00653962"/>
    <w:rsid w:val="006A5B74"/>
    <w:rsid w:val="006B300B"/>
    <w:rsid w:val="006C05F2"/>
    <w:rsid w:val="006E02A0"/>
    <w:rsid w:val="007206DD"/>
    <w:rsid w:val="007354B9"/>
    <w:rsid w:val="00762C2B"/>
    <w:rsid w:val="00763D0B"/>
    <w:rsid w:val="00794E72"/>
    <w:rsid w:val="007D3843"/>
    <w:rsid w:val="007E0029"/>
    <w:rsid w:val="00822FD9"/>
    <w:rsid w:val="00847BD4"/>
    <w:rsid w:val="0085488B"/>
    <w:rsid w:val="0087717C"/>
    <w:rsid w:val="00894143"/>
    <w:rsid w:val="008E3063"/>
    <w:rsid w:val="009267A2"/>
    <w:rsid w:val="00965EEF"/>
    <w:rsid w:val="009933C7"/>
    <w:rsid w:val="009C1514"/>
    <w:rsid w:val="009F52F5"/>
    <w:rsid w:val="00A01F15"/>
    <w:rsid w:val="00A04CB1"/>
    <w:rsid w:val="00A6143E"/>
    <w:rsid w:val="00AA6754"/>
    <w:rsid w:val="00AC1FFB"/>
    <w:rsid w:val="00B02CCE"/>
    <w:rsid w:val="00B201F3"/>
    <w:rsid w:val="00B32E44"/>
    <w:rsid w:val="00B46E99"/>
    <w:rsid w:val="00B625FF"/>
    <w:rsid w:val="00B7500D"/>
    <w:rsid w:val="00B930B6"/>
    <w:rsid w:val="00C44E57"/>
    <w:rsid w:val="00CA01BC"/>
    <w:rsid w:val="00CC278D"/>
    <w:rsid w:val="00CD5489"/>
    <w:rsid w:val="00CF1D6F"/>
    <w:rsid w:val="00D12A69"/>
    <w:rsid w:val="00D36AA8"/>
    <w:rsid w:val="00D91C7B"/>
    <w:rsid w:val="00DD0255"/>
    <w:rsid w:val="00E25C78"/>
    <w:rsid w:val="00E6700D"/>
    <w:rsid w:val="00E71BEC"/>
    <w:rsid w:val="00E74DCE"/>
    <w:rsid w:val="00EE2EF0"/>
    <w:rsid w:val="00EE7130"/>
    <w:rsid w:val="00F03130"/>
    <w:rsid w:val="00F2449E"/>
    <w:rsid w:val="00F31BC6"/>
    <w:rsid w:val="00F45744"/>
    <w:rsid w:val="00F6048A"/>
    <w:rsid w:val="00F7490A"/>
    <w:rsid w:val="00FA59D5"/>
    <w:rsid w:val="00FB19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0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C70D9"/>
    <w:rPr>
      <w:sz w:val="16"/>
      <w:szCs w:val="16"/>
    </w:rPr>
  </w:style>
  <w:style w:type="paragraph" w:styleId="CommentText">
    <w:name w:val="annotation text"/>
    <w:basedOn w:val="Normal"/>
    <w:link w:val="CommentTextChar"/>
    <w:uiPriority w:val="99"/>
    <w:semiHidden/>
    <w:unhideWhenUsed/>
    <w:rsid w:val="002C70D9"/>
    <w:pPr>
      <w:spacing w:line="240" w:lineRule="auto"/>
    </w:pPr>
    <w:rPr>
      <w:sz w:val="20"/>
      <w:szCs w:val="20"/>
    </w:rPr>
  </w:style>
  <w:style w:type="character" w:customStyle="1" w:styleId="CommentTextChar">
    <w:name w:val="Comment Text Char"/>
    <w:basedOn w:val="DefaultParagraphFont"/>
    <w:link w:val="CommentText"/>
    <w:uiPriority w:val="99"/>
    <w:semiHidden/>
    <w:rsid w:val="002C70D9"/>
    <w:rPr>
      <w:sz w:val="20"/>
      <w:szCs w:val="20"/>
    </w:rPr>
  </w:style>
  <w:style w:type="paragraph" w:styleId="CommentSubject">
    <w:name w:val="annotation subject"/>
    <w:basedOn w:val="CommentText"/>
    <w:next w:val="CommentText"/>
    <w:link w:val="CommentSubjectChar"/>
    <w:uiPriority w:val="99"/>
    <w:semiHidden/>
    <w:unhideWhenUsed/>
    <w:rsid w:val="002C70D9"/>
    <w:rPr>
      <w:b/>
      <w:bCs/>
    </w:rPr>
  </w:style>
  <w:style w:type="character" w:customStyle="1" w:styleId="CommentSubjectChar">
    <w:name w:val="Comment Subject Char"/>
    <w:basedOn w:val="CommentTextChar"/>
    <w:link w:val="CommentSubject"/>
    <w:uiPriority w:val="99"/>
    <w:semiHidden/>
    <w:rsid w:val="002C70D9"/>
    <w:rPr>
      <w:b/>
      <w:bCs/>
      <w:sz w:val="20"/>
      <w:szCs w:val="20"/>
    </w:rPr>
  </w:style>
  <w:style w:type="paragraph" w:styleId="BalloonText">
    <w:name w:val="Balloon Text"/>
    <w:basedOn w:val="Normal"/>
    <w:link w:val="BalloonTextChar"/>
    <w:uiPriority w:val="99"/>
    <w:semiHidden/>
    <w:unhideWhenUsed/>
    <w:rsid w:val="002C7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0D9"/>
    <w:rPr>
      <w:rFonts w:ascii="Tahoma" w:hAnsi="Tahoma" w:cs="Tahoma"/>
      <w:sz w:val="16"/>
      <w:szCs w:val="16"/>
    </w:rPr>
  </w:style>
  <w:style w:type="paragraph" w:styleId="ListParagraph">
    <w:name w:val="List Paragraph"/>
    <w:basedOn w:val="Normal"/>
    <w:uiPriority w:val="34"/>
    <w:qFormat/>
    <w:rsid w:val="009933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C70D9"/>
    <w:rPr>
      <w:sz w:val="16"/>
      <w:szCs w:val="16"/>
    </w:rPr>
  </w:style>
  <w:style w:type="paragraph" w:styleId="CommentText">
    <w:name w:val="annotation text"/>
    <w:basedOn w:val="Normal"/>
    <w:link w:val="CommentTextChar"/>
    <w:uiPriority w:val="99"/>
    <w:semiHidden/>
    <w:unhideWhenUsed/>
    <w:rsid w:val="002C70D9"/>
    <w:pPr>
      <w:spacing w:line="240" w:lineRule="auto"/>
    </w:pPr>
    <w:rPr>
      <w:sz w:val="20"/>
      <w:szCs w:val="20"/>
    </w:rPr>
  </w:style>
  <w:style w:type="character" w:customStyle="1" w:styleId="CommentTextChar">
    <w:name w:val="Comment Text Char"/>
    <w:basedOn w:val="DefaultParagraphFont"/>
    <w:link w:val="CommentText"/>
    <w:uiPriority w:val="99"/>
    <w:semiHidden/>
    <w:rsid w:val="002C70D9"/>
    <w:rPr>
      <w:sz w:val="20"/>
      <w:szCs w:val="20"/>
    </w:rPr>
  </w:style>
  <w:style w:type="paragraph" w:styleId="CommentSubject">
    <w:name w:val="annotation subject"/>
    <w:basedOn w:val="CommentText"/>
    <w:next w:val="CommentText"/>
    <w:link w:val="CommentSubjectChar"/>
    <w:uiPriority w:val="99"/>
    <w:semiHidden/>
    <w:unhideWhenUsed/>
    <w:rsid w:val="002C70D9"/>
    <w:rPr>
      <w:b/>
      <w:bCs/>
    </w:rPr>
  </w:style>
  <w:style w:type="character" w:customStyle="1" w:styleId="CommentSubjectChar">
    <w:name w:val="Comment Subject Char"/>
    <w:basedOn w:val="CommentTextChar"/>
    <w:link w:val="CommentSubject"/>
    <w:uiPriority w:val="99"/>
    <w:semiHidden/>
    <w:rsid w:val="002C70D9"/>
    <w:rPr>
      <w:b/>
      <w:bCs/>
      <w:sz w:val="20"/>
      <w:szCs w:val="20"/>
    </w:rPr>
  </w:style>
  <w:style w:type="paragraph" w:styleId="BalloonText">
    <w:name w:val="Balloon Text"/>
    <w:basedOn w:val="Normal"/>
    <w:link w:val="BalloonTextChar"/>
    <w:uiPriority w:val="99"/>
    <w:semiHidden/>
    <w:unhideWhenUsed/>
    <w:rsid w:val="002C7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0D9"/>
    <w:rPr>
      <w:rFonts w:ascii="Tahoma" w:hAnsi="Tahoma" w:cs="Tahoma"/>
      <w:sz w:val="16"/>
      <w:szCs w:val="16"/>
    </w:rPr>
  </w:style>
  <w:style w:type="paragraph" w:styleId="ListParagraph">
    <w:name w:val="List Paragraph"/>
    <w:basedOn w:val="Normal"/>
    <w:uiPriority w:val="34"/>
    <w:qFormat/>
    <w:rsid w:val="009933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9B0AC-DEC5-48A8-B181-D4D30C14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3</Pages>
  <Words>1144</Words>
  <Characters>6526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Jocelin Deese-Spruill</dc:creator>
  <cp:lastModifiedBy>James Carlson</cp:lastModifiedBy>
  <cp:revision>31</cp:revision>
  <dcterms:created xsi:type="dcterms:W3CDTF">2014-02-24T15:37:00Z</dcterms:created>
  <dcterms:modified xsi:type="dcterms:W3CDTF">2014-03-12T15:45:00Z</dcterms:modified>
</cp:coreProperties>
</file>